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EC19053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E63626">
              <w:t>release</w:t>
            </w:r>
            <w:r w:rsidR="009C5CD4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DC74075" w:rsidR="00357C5E" w:rsidRDefault="009C5CD4" w:rsidP="00357C5E">
            <w:pPr>
              <w:pStyle w:val="SICode"/>
            </w:pPr>
            <w:r w:rsidRPr="00690997">
              <w:rPr>
                <w:rFonts w:eastAsia="Times New Roman" w:cstheme="minorHAnsi"/>
                <w:lang w:eastAsia="en-AU"/>
              </w:rPr>
              <w:t>AMPLSK</w:t>
            </w:r>
            <w:r w:rsidR="00BA6126">
              <w:rPr>
                <w:rFonts w:eastAsia="Times New Roman" w:cstheme="minorHAnsi"/>
                <w:lang w:eastAsia="en-AU"/>
              </w:rPr>
              <w:t>2</w:t>
            </w:r>
            <w:r w:rsidR="00A70E0F">
              <w:rPr>
                <w:rFonts w:eastAsia="Times New Roman" w:cstheme="minorHAnsi"/>
                <w:lang w:eastAsia="en-AU"/>
              </w:rPr>
              <w:t>06</w:t>
            </w:r>
          </w:p>
        </w:tc>
        <w:tc>
          <w:tcPr>
            <w:tcW w:w="6327" w:type="dxa"/>
          </w:tcPr>
          <w:p w14:paraId="3AE55F2B" w14:textId="2C44C94E" w:rsidR="00357C5E" w:rsidRDefault="003D3B0B" w:rsidP="00357C5E">
            <w:pPr>
              <w:pStyle w:val="SIComponentTitle"/>
            </w:pPr>
            <w:r w:rsidRPr="003D3B0B">
              <w:t xml:space="preserve">Unload </w:t>
            </w:r>
            <w:r w:rsidR="00BE0FDD">
              <w:t>animals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1ACFF5EE" w14:textId="412E2973" w:rsidR="0077343E" w:rsidRPr="0077343E" w:rsidRDefault="0077343E" w:rsidP="0077343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7343E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unload animals from transport. It requires a working knowledge of animal handling techniques and associated facilities and equipment. </w:t>
            </w:r>
          </w:p>
          <w:p w14:paraId="0BDB164A" w14:textId="21FE025B" w:rsidR="0077343E" w:rsidRPr="0077343E" w:rsidRDefault="007605FF" w:rsidP="0077343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>applies to individuals who work under general supervision to</w:t>
            </w:r>
            <w:r w:rsidR="0010385E">
              <w:rPr>
                <w:rStyle w:val="SITempText-Green"/>
                <w:color w:val="000000" w:themeColor="text1"/>
                <w:sz w:val="20"/>
              </w:rPr>
              <w:t xml:space="preserve"> unload</w:t>
            </w:r>
            <w:r w:rsidR="0077343E" w:rsidRPr="0077343E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BE0FDD">
              <w:rPr>
                <w:rStyle w:val="SITempText-Green"/>
                <w:color w:val="000000" w:themeColor="text1"/>
                <w:sz w:val="20"/>
              </w:rPr>
              <w:t>animals</w:t>
            </w:r>
            <w:r w:rsidR="00BE0FDD" w:rsidRPr="0077343E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77343E" w:rsidRPr="0077343E">
              <w:rPr>
                <w:rStyle w:val="SITempText-Green"/>
                <w:color w:val="000000" w:themeColor="text1"/>
                <w:sz w:val="20"/>
              </w:rPr>
              <w:t xml:space="preserve">from transport at </w:t>
            </w:r>
            <w:r w:rsidR="00BE0FDD">
              <w:rPr>
                <w:rStyle w:val="SITempText-Green"/>
                <w:color w:val="000000" w:themeColor="text1"/>
                <w:sz w:val="20"/>
              </w:rPr>
              <w:t>a</w:t>
            </w:r>
            <w:r w:rsidR="00722F72">
              <w:rPr>
                <w:rStyle w:val="SITempText-Green"/>
                <w:color w:val="000000" w:themeColor="text1"/>
                <w:sz w:val="20"/>
              </w:rPr>
              <w:t xml:space="preserve"> meat processing or</w:t>
            </w:r>
            <w:r w:rsidR="00BE0FDD">
              <w:rPr>
                <w:rStyle w:val="SITempText-Green"/>
                <w:color w:val="000000" w:themeColor="text1"/>
                <w:sz w:val="20"/>
              </w:rPr>
              <w:t xml:space="preserve"> animal handling facility.</w:t>
            </w:r>
          </w:p>
          <w:p w14:paraId="679E37D6" w14:textId="03791F76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020F5A">
              <w:rPr>
                <w:rStyle w:val="SITempText-Green"/>
                <w:color w:val="000000" w:themeColor="text1"/>
                <w:sz w:val="20"/>
              </w:rPr>
              <w:t xml:space="preserve">and animal welfare </w:t>
            </w:r>
            <w:r w:rsidR="00020F5A" w:rsidRPr="0018245B">
              <w:rPr>
                <w:rStyle w:val="SITempText-Green"/>
                <w:color w:val="000000" w:themeColor="text1"/>
                <w:sz w:val="20"/>
              </w:rPr>
              <w:t xml:space="preserve">regulations,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legislation and standards that apply to the workplace. </w:t>
            </w:r>
          </w:p>
          <w:p w14:paraId="74598F3D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58201ADB" w:rsidR="005A3509" w:rsidRDefault="005A3509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602064">
        <w:trPr>
          <w:trHeight w:val="424"/>
        </w:trPr>
        <w:tc>
          <w:tcPr>
            <w:tcW w:w="2689" w:type="dxa"/>
          </w:tcPr>
          <w:p w14:paraId="200766C1" w14:textId="65AB00A1" w:rsidR="00715042" w:rsidRPr="00715042" w:rsidRDefault="00D9385D" w:rsidP="00602064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42AFA98E" w:rsidR="00BE46B2" w:rsidRDefault="009C5CD4" w:rsidP="00BE46B2">
            <w:pPr>
              <w:pStyle w:val="SIText"/>
            </w:pPr>
            <w:r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101041" w14:paraId="1915290A" w14:textId="77777777" w:rsidTr="000F31BE">
        <w:tc>
          <w:tcPr>
            <w:tcW w:w="2689" w:type="dxa"/>
          </w:tcPr>
          <w:p w14:paraId="4CA92DE3" w14:textId="01BD785E" w:rsidR="00101041" w:rsidRDefault="00101041" w:rsidP="00101041">
            <w:pPr>
              <w:pStyle w:val="SIText"/>
            </w:pPr>
            <w:r>
              <w:t xml:space="preserve">1. </w:t>
            </w:r>
            <w:r w:rsidR="009C5CD4">
              <w:t xml:space="preserve">Prepare to unload </w:t>
            </w:r>
            <w:r w:rsidR="00BE0FDD">
              <w:t>animals</w:t>
            </w:r>
          </w:p>
        </w:tc>
        <w:tc>
          <w:tcPr>
            <w:tcW w:w="6327" w:type="dxa"/>
          </w:tcPr>
          <w:p w14:paraId="369C1765" w14:textId="7C40A8AA" w:rsidR="007605FF" w:rsidRDefault="00101041" w:rsidP="00101041">
            <w:pPr>
              <w:pStyle w:val="SIText"/>
            </w:pPr>
            <w:r>
              <w:t xml:space="preserve">1.1 </w:t>
            </w:r>
            <w:r w:rsidR="007605FF">
              <w:t xml:space="preserve">Identify work instructions, animal welfare requirements and work health and safety </w:t>
            </w:r>
            <w:r w:rsidR="006A27CC">
              <w:t>requirements</w:t>
            </w:r>
          </w:p>
          <w:p w14:paraId="52D731B4" w14:textId="0087C30A" w:rsidR="009C5CD4" w:rsidRDefault="006A27CC" w:rsidP="00101041">
            <w:pPr>
              <w:pStyle w:val="SIText"/>
            </w:pPr>
            <w:r>
              <w:t xml:space="preserve">1.2 </w:t>
            </w:r>
            <w:r w:rsidR="00101041">
              <w:t>Identify facilities and equipment</w:t>
            </w:r>
            <w:r w:rsidR="009C5CD4">
              <w:t xml:space="preserve"> required for task</w:t>
            </w:r>
            <w:r w:rsidR="00F9325F">
              <w:t>,</w:t>
            </w:r>
            <w:r w:rsidR="009C5CD4">
              <w:t xml:space="preserve"> and confirm with supervisor</w:t>
            </w:r>
          </w:p>
          <w:p w14:paraId="15FDCC05" w14:textId="284D501D" w:rsidR="00101041" w:rsidRDefault="00101041" w:rsidP="00101041">
            <w:pPr>
              <w:pStyle w:val="SIText"/>
            </w:pPr>
            <w:r>
              <w:t>1.</w:t>
            </w:r>
            <w:r w:rsidR="006A27CC">
              <w:t xml:space="preserve">3 </w:t>
            </w:r>
            <w:r>
              <w:t>Check the work site, facilities and equipment for hazards</w:t>
            </w:r>
          </w:p>
          <w:p w14:paraId="448898CF" w14:textId="5CBF655F" w:rsidR="00101041" w:rsidRDefault="00101041" w:rsidP="00101041">
            <w:pPr>
              <w:pStyle w:val="SIText"/>
            </w:pPr>
            <w:r>
              <w:t>1.</w:t>
            </w:r>
            <w:r w:rsidR="006A27CC">
              <w:t xml:space="preserve">4 </w:t>
            </w:r>
            <w:r>
              <w:t xml:space="preserve">Carry out or report repairs and maintenance of facilities and equipment required for the unloading of </w:t>
            </w:r>
            <w:r w:rsidR="00BE0FDD">
              <w:t>animals</w:t>
            </w:r>
          </w:p>
          <w:p w14:paraId="11523057" w14:textId="167F19FB" w:rsidR="00101041" w:rsidRDefault="00101041" w:rsidP="00101041">
            <w:pPr>
              <w:pStyle w:val="SIText"/>
            </w:pPr>
            <w:r>
              <w:t>1.</w:t>
            </w:r>
            <w:r w:rsidR="006A27CC">
              <w:t xml:space="preserve">5 </w:t>
            </w:r>
            <w:r w:rsidR="009C5CD4">
              <w:t xml:space="preserve">Select and wear appropriate personal protective equipment </w:t>
            </w:r>
          </w:p>
        </w:tc>
      </w:tr>
      <w:tr w:rsidR="00101041" w14:paraId="42A81C79" w14:textId="77777777" w:rsidTr="000F31BE">
        <w:tc>
          <w:tcPr>
            <w:tcW w:w="2689" w:type="dxa"/>
          </w:tcPr>
          <w:p w14:paraId="15CD48E1" w14:textId="1E7769D2" w:rsidR="00101041" w:rsidRDefault="00101041" w:rsidP="00101041">
            <w:pPr>
              <w:pStyle w:val="SIText"/>
            </w:pPr>
            <w:r>
              <w:t>2. Unload animals</w:t>
            </w:r>
          </w:p>
        </w:tc>
        <w:tc>
          <w:tcPr>
            <w:tcW w:w="6327" w:type="dxa"/>
          </w:tcPr>
          <w:p w14:paraId="66234FCA" w14:textId="61FE5E25" w:rsidR="00101041" w:rsidRDefault="00101041" w:rsidP="00101041">
            <w:pPr>
              <w:pStyle w:val="SIText"/>
            </w:pPr>
            <w:r>
              <w:t xml:space="preserve">2.1 Unload animals in a safe manner to </w:t>
            </w:r>
            <w:r w:rsidR="00914376">
              <w:t xml:space="preserve">minimise stress and </w:t>
            </w:r>
            <w:r w:rsidR="009C5CD4">
              <w:t>ensure no injury to other workers or animals</w:t>
            </w:r>
          </w:p>
          <w:p w14:paraId="73B8E28E" w14:textId="35A0C255" w:rsidR="00101041" w:rsidRDefault="00101041" w:rsidP="00101041">
            <w:pPr>
              <w:pStyle w:val="SIText"/>
            </w:pPr>
            <w:r>
              <w:t xml:space="preserve">2.2 Identify, count and record </w:t>
            </w:r>
            <w:r w:rsidR="00BE0FDD">
              <w:t xml:space="preserve">animals </w:t>
            </w:r>
            <w:r w:rsidR="009C5CD4">
              <w:t>following workplace guidelines</w:t>
            </w:r>
          </w:p>
          <w:p w14:paraId="7F718FD7" w14:textId="647EC83F" w:rsidR="00101041" w:rsidRDefault="00101041" w:rsidP="00101041">
            <w:pPr>
              <w:pStyle w:val="SIText"/>
            </w:pPr>
            <w:r>
              <w:t>2.</w:t>
            </w:r>
            <w:r w:rsidR="006255B7">
              <w:t xml:space="preserve">3 </w:t>
            </w:r>
            <w:r w:rsidR="00551FB2">
              <w:t xml:space="preserve">Ensure </w:t>
            </w:r>
            <w:r>
              <w:t xml:space="preserve">documentation </w:t>
            </w:r>
            <w:r w:rsidR="00551FB2">
              <w:t xml:space="preserve">is passed on to supervisor </w:t>
            </w:r>
            <w:r>
              <w:t xml:space="preserve">according to </w:t>
            </w:r>
            <w:r w:rsidR="006255B7">
              <w:t xml:space="preserve">workplace </w:t>
            </w:r>
            <w:r>
              <w:t>and transporter requirements</w:t>
            </w:r>
          </w:p>
        </w:tc>
      </w:tr>
      <w:tr w:rsidR="00101041" w14:paraId="0BA9E889" w14:textId="77777777" w:rsidTr="000F31BE">
        <w:tc>
          <w:tcPr>
            <w:tcW w:w="2689" w:type="dxa"/>
          </w:tcPr>
          <w:p w14:paraId="4CAE38CD" w14:textId="3CAB8062" w:rsidR="00101041" w:rsidRDefault="00101041" w:rsidP="00101041">
            <w:pPr>
              <w:pStyle w:val="SIText"/>
            </w:pPr>
            <w:r>
              <w:t>3. Perform appropriate animal health procedures</w:t>
            </w:r>
          </w:p>
        </w:tc>
        <w:tc>
          <w:tcPr>
            <w:tcW w:w="6327" w:type="dxa"/>
          </w:tcPr>
          <w:p w14:paraId="1A68F9C8" w14:textId="73C1E22A" w:rsidR="00101041" w:rsidRDefault="00101041" w:rsidP="00101041">
            <w:pPr>
              <w:pStyle w:val="SIText"/>
            </w:pPr>
            <w:r>
              <w:t xml:space="preserve">3.1 Sort </w:t>
            </w:r>
            <w:r w:rsidR="00BE0FDD">
              <w:t xml:space="preserve">animals </w:t>
            </w:r>
            <w:r>
              <w:t>according to workplace and regulatory requirements</w:t>
            </w:r>
          </w:p>
          <w:p w14:paraId="3E448A6B" w14:textId="700E52BA" w:rsidR="006255B7" w:rsidRDefault="006255B7" w:rsidP="00101041">
            <w:pPr>
              <w:pStyle w:val="SIText"/>
            </w:pPr>
            <w:r>
              <w:t xml:space="preserve">3.2 </w:t>
            </w:r>
            <w:r w:rsidR="007605FF">
              <w:t>Identify and s</w:t>
            </w:r>
            <w:r>
              <w:t xml:space="preserve">eparate sick or injured </w:t>
            </w:r>
            <w:r w:rsidR="00BE0FDD">
              <w:t>animals</w:t>
            </w:r>
          </w:p>
          <w:p w14:paraId="484340C0" w14:textId="6ED4F4BF" w:rsidR="00101041" w:rsidRDefault="00101041" w:rsidP="00101041">
            <w:pPr>
              <w:pStyle w:val="SIText"/>
            </w:pPr>
            <w:r>
              <w:lastRenderedPageBreak/>
              <w:t>3.</w:t>
            </w:r>
            <w:r w:rsidR="006255B7">
              <w:t xml:space="preserve">3 </w:t>
            </w:r>
            <w:r>
              <w:t>Perform animal health treatments as instructed</w:t>
            </w:r>
            <w:r w:rsidR="00914376">
              <w:t xml:space="preserve"> and where required</w:t>
            </w:r>
          </w:p>
          <w:p w14:paraId="52C5DC86" w14:textId="7ABE37BF" w:rsidR="006255B7" w:rsidRDefault="00101041" w:rsidP="00101041">
            <w:pPr>
              <w:pStyle w:val="SIText"/>
            </w:pPr>
            <w:r>
              <w:t>3.</w:t>
            </w:r>
            <w:r w:rsidR="006255B7">
              <w:t xml:space="preserve">4 </w:t>
            </w:r>
            <w:r>
              <w:t xml:space="preserve">Feed and water animals </w:t>
            </w:r>
            <w:r w:rsidR="00914376">
              <w:t>following workplace requirements</w:t>
            </w:r>
          </w:p>
        </w:tc>
      </w:tr>
    </w:tbl>
    <w:p w14:paraId="486CE397" w14:textId="77777777" w:rsidR="008A2B85" w:rsidRDefault="008A2B85" w:rsidP="008A2B85">
      <w:pPr>
        <w:rPr>
          <w:ins w:id="0" w:author="Jenni Oldfield" w:date="2025-11-12T11:30:00Z" w16du:dateUtc="2025-11-12T00:30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A2B85" w:rsidRPr="00C32CE5" w:rsidDel="007E12FE" w14:paraId="67135817" w14:textId="031EFE10" w:rsidTr="0020652E">
        <w:trPr>
          <w:ins w:id="1" w:author="Jenni Oldfield" w:date="2025-11-12T11:30:00Z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3E78C" w14:textId="355B7C32" w:rsidR="008A2B85" w:rsidRPr="00C32CE5" w:rsidDel="007E12FE" w:rsidRDefault="008A2B85" w:rsidP="0020652E">
            <w:pPr>
              <w:spacing w:after="160" w:line="259" w:lineRule="auto"/>
              <w:rPr>
                <w:ins w:id="2" w:author="Jenni Oldfield" w:date="2025-11-12T11:30:00Z" w16du:dateUtc="2025-11-12T00:30:00Z"/>
                <w:moveFrom w:id="3" w:author="Lucinda O'Brien" w:date="2025-11-13T10:25:00Z" w16du:dateUtc="2025-11-12T23:25:00Z"/>
                <w:b/>
              </w:rPr>
            </w:pPr>
            <w:moveFromRangeStart w:id="4" w:author="Lucinda O'Brien" w:date="2025-11-13T10:25:00Z" w:name="move213921946"/>
            <w:moveFrom w:id="5" w:author="Lucinda O'Brien" w:date="2025-11-13T10:25:00Z" w16du:dateUtc="2025-11-12T23:25:00Z">
              <w:ins w:id="6" w:author="Jenni Oldfield" w:date="2025-11-12T11:30:00Z" w16du:dateUtc="2025-11-12T00:30:00Z">
                <w:r w:rsidRPr="00C32CE5" w:rsidDel="007E12FE">
                  <w:rPr>
                    <w:b/>
                  </w:rPr>
                  <w:t xml:space="preserve">Range </w:t>
                </w:r>
                <w:r w:rsidDel="007E12FE">
                  <w:rPr>
                    <w:b/>
                  </w:rPr>
                  <w:t>o</w:t>
                </w:r>
                <w:r w:rsidRPr="00C32CE5" w:rsidDel="007E12FE">
                  <w:rPr>
                    <w:b/>
                  </w:rPr>
                  <w:t>f Conditions</w:t>
                </w:r>
              </w:ins>
            </w:moveFrom>
          </w:p>
          <w:p w14:paraId="57B6A3D3" w14:textId="01C164F3" w:rsidR="008A2B85" w:rsidRPr="002D6693" w:rsidDel="007E12FE" w:rsidRDefault="008A2B85" w:rsidP="0020652E">
            <w:pPr>
              <w:pStyle w:val="SIText-Italics"/>
              <w:rPr>
                <w:ins w:id="7" w:author="Jenni Oldfield" w:date="2025-11-12T11:30:00Z" w16du:dateUtc="2025-11-12T00:30:00Z"/>
                <w:moveFrom w:id="8" w:author="Lucinda O'Brien" w:date="2025-11-13T10:25:00Z" w16du:dateUtc="2025-11-12T23:25:00Z"/>
              </w:rPr>
            </w:pPr>
            <w:moveFrom w:id="9" w:author="Lucinda O'Brien" w:date="2025-11-13T10:25:00Z" w16du:dateUtc="2025-11-12T23:25:00Z">
              <w:ins w:id="10" w:author="Jenni Oldfield" w:date="2025-11-12T11:30:00Z" w16du:dateUtc="2025-11-12T00:30:00Z">
                <w:r w:rsidRPr="002D6693" w:rsidDel="007E12FE">
                  <w:t xml:space="preserve">This section specifies different work environments and conditions </w:t>
                </w:r>
                <w:r w:rsidDel="007E12FE">
                  <w:t>in which the task may be performed</w:t>
                </w:r>
                <w:r w:rsidRPr="002D6693" w:rsidDel="007E12FE">
                  <w:t xml:space="preserve">. </w:t>
                </w:r>
              </w:ins>
            </w:moveFrom>
          </w:p>
          <w:p w14:paraId="14B7B7D0" w14:textId="3E66A6EF" w:rsidR="008A2B85" w:rsidRPr="00C32CE5" w:rsidDel="007E12FE" w:rsidRDefault="008A2B85" w:rsidP="0020652E">
            <w:pPr>
              <w:pStyle w:val="SIText-Italics"/>
              <w:rPr>
                <w:ins w:id="11" w:author="Jenni Oldfield" w:date="2025-11-12T11:30:00Z" w16du:dateUtc="2025-11-12T00:30:00Z"/>
                <w:moveFrom w:id="12" w:author="Lucinda O'Brien" w:date="2025-11-13T10:25:00Z" w16du:dateUtc="2025-11-12T23:25:00Z"/>
              </w:rPr>
            </w:pPr>
            <w:moveFrom w:id="13" w:author="Lucinda O'Brien" w:date="2025-11-13T10:25:00Z" w16du:dateUtc="2025-11-12T23:25:00Z">
              <w:ins w:id="14" w:author="Jenni Oldfield" w:date="2025-11-12T11:30:00Z" w16du:dateUtc="2025-11-12T00:30:00Z">
                <w:r w:rsidRPr="002D6693" w:rsidDel="007E12FE">
                  <w:t xml:space="preserve">This unit must be delivered in one of the following </w:t>
                </w:r>
                <w:r w:rsidDel="007E12FE">
                  <w:t>registered meat processing wor</w:t>
                </w:r>
                <w:r w:rsidRPr="002D6693" w:rsidDel="007E12FE">
                  <w:t>k environments.</w:t>
                </w:r>
              </w:ins>
            </w:moveFrom>
          </w:p>
        </w:tc>
      </w:tr>
      <w:tr w:rsidR="008A2B85" w:rsidRPr="00C32CE5" w:rsidDel="007E12FE" w14:paraId="1A47D724" w14:textId="250EC5E1" w:rsidTr="0020652E">
        <w:trPr>
          <w:ins w:id="15" w:author="Jenni Oldfield" w:date="2025-11-12T11:30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746AA" w14:textId="035F147C" w:rsidR="008A2B85" w:rsidRPr="00C32CE5" w:rsidDel="007E12FE" w:rsidRDefault="008A2B85" w:rsidP="0020652E">
            <w:pPr>
              <w:pStyle w:val="SIText"/>
              <w:rPr>
                <w:ins w:id="16" w:author="Jenni Oldfield" w:date="2025-11-12T11:30:00Z" w16du:dateUtc="2025-11-12T00:30:00Z"/>
                <w:moveFrom w:id="17" w:author="Lucinda O'Brien" w:date="2025-11-13T10:25:00Z" w16du:dateUtc="2025-11-12T23:25:00Z"/>
              </w:rPr>
            </w:pPr>
            <w:moveFrom w:id="18" w:author="Lucinda O'Brien" w:date="2025-11-13T10:25:00Z" w16du:dateUtc="2025-11-12T23:25:00Z">
              <w:ins w:id="19" w:author="Jenni Oldfield" w:date="2025-11-12T11:30:00Z" w16du:dateUtc="2025-11-12T00:30:00Z">
                <w:r w:rsidRPr="00C32CE5" w:rsidDel="007E12FE">
                  <w:t>Micro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EDF92" w14:textId="5D98C25A" w:rsidR="008A2B85" w:rsidRPr="00C32CE5" w:rsidDel="007E12FE" w:rsidRDefault="008A2B85" w:rsidP="0020652E">
            <w:pPr>
              <w:pStyle w:val="SIBulletList1"/>
              <w:rPr>
                <w:ins w:id="20" w:author="Jenni Oldfield" w:date="2025-11-12T11:30:00Z" w16du:dateUtc="2025-11-12T00:30:00Z"/>
                <w:moveFrom w:id="21" w:author="Lucinda O'Brien" w:date="2025-11-13T10:25:00Z" w16du:dateUtc="2025-11-12T23:25:00Z"/>
              </w:rPr>
            </w:pPr>
            <w:moveFrom w:id="22" w:author="Lucinda O'Brien" w:date="2025-11-13T10:25:00Z" w16du:dateUtc="2025-11-12T23:25:00Z">
              <w:ins w:id="23" w:author="Jenni Oldfield" w:date="2025-11-12T11:30:00Z" w16du:dateUtc="2025-11-12T00:30:00Z">
                <w:r w:rsidRPr="00C32CE5" w:rsidDel="007E12FE">
                  <w:t xml:space="preserve">operating fewer than four days a week with a small throughput for one or more, small or large, species, or </w:t>
                </w:r>
              </w:ins>
            </w:moveFrom>
          </w:p>
          <w:p w14:paraId="5063A899" w14:textId="5E9569F5" w:rsidR="008A2B85" w:rsidRPr="00C32CE5" w:rsidDel="007E12FE" w:rsidRDefault="008A2B85" w:rsidP="0020652E">
            <w:pPr>
              <w:pStyle w:val="SIBulletList1"/>
              <w:rPr>
                <w:ins w:id="24" w:author="Jenni Oldfield" w:date="2025-11-12T11:30:00Z" w16du:dateUtc="2025-11-12T00:30:00Z"/>
                <w:moveFrom w:id="25" w:author="Lucinda O'Brien" w:date="2025-11-13T10:25:00Z" w16du:dateUtc="2025-11-12T23:25:00Z"/>
                <w:i/>
              </w:rPr>
            </w:pPr>
            <w:moveFrom w:id="26" w:author="Lucinda O'Brien" w:date="2025-11-13T10:25:00Z" w16du:dateUtc="2025-11-12T23:25:00Z">
              <w:ins w:id="27" w:author="Jenni Oldfield" w:date="2025-11-12T11:30:00Z" w16du:dateUtc="2025-11-12T00:30:00Z">
                <w:r w:rsidRPr="00C32CE5" w:rsidDel="007E12FE">
                  <w:t>employing fewer than four workers on the processing floor</w:t>
                </w:r>
              </w:ins>
            </w:moveFrom>
          </w:p>
        </w:tc>
      </w:tr>
      <w:tr w:rsidR="008A2B85" w:rsidRPr="00C32CE5" w:rsidDel="007E12FE" w14:paraId="679FC0E0" w14:textId="315D4DBF" w:rsidTr="0020652E">
        <w:trPr>
          <w:ins w:id="28" w:author="Jenni Oldfield" w:date="2025-11-12T11:30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54696" w14:textId="5DA65011" w:rsidR="008A2B85" w:rsidRPr="00C32CE5" w:rsidDel="007E12FE" w:rsidRDefault="008A2B85" w:rsidP="0020652E">
            <w:pPr>
              <w:pStyle w:val="SIText"/>
              <w:rPr>
                <w:ins w:id="29" w:author="Jenni Oldfield" w:date="2025-11-12T11:30:00Z" w16du:dateUtc="2025-11-12T00:30:00Z"/>
                <w:moveFrom w:id="30" w:author="Lucinda O'Brien" w:date="2025-11-13T10:25:00Z" w16du:dateUtc="2025-11-12T23:25:00Z"/>
              </w:rPr>
            </w:pPr>
            <w:moveFrom w:id="31" w:author="Lucinda O'Brien" w:date="2025-11-13T10:25:00Z" w16du:dateUtc="2025-11-12T23:25:00Z">
              <w:ins w:id="32" w:author="Jenni Oldfield" w:date="2025-11-12T11:30:00Z" w16du:dateUtc="2025-11-12T00:30:00Z">
                <w:r w:rsidRPr="00C32CE5" w:rsidDel="007E12FE">
                  <w:t>Larger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1BF69" w14:textId="3DF4B502" w:rsidR="008A2B85" w:rsidRPr="00C32CE5" w:rsidDel="007E12FE" w:rsidRDefault="008A2B85" w:rsidP="0020652E">
            <w:pPr>
              <w:pStyle w:val="SIBulletList1"/>
              <w:rPr>
                <w:ins w:id="33" w:author="Jenni Oldfield" w:date="2025-11-12T11:30:00Z" w16du:dateUtc="2025-11-12T00:30:00Z"/>
                <w:moveFrom w:id="34" w:author="Lucinda O'Brien" w:date="2025-11-13T10:25:00Z" w16du:dateUtc="2025-11-12T23:25:00Z"/>
              </w:rPr>
            </w:pPr>
            <w:moveFrom w:id="35" w:author="Lucinda O'Brien" w:date="2025-11-13T10:25:00Z" w16du:dateUtc="2025-11-12T23:25:00Z">
              <w:ins w:id="36" w:author="Jenni Oldfield" w:date="2025-11-12T11:30:00Z" w16du:dateUtc="2025-11-12T00:30:00Z">
                <w:r w:rsidRPr="00C32CE5" w:rsidDel="007E12FE">
                  <w:t xml:space="preserve">operating more than four days a week with a throughput for one or more, small or large, species, or </w:t>
                </w:r>
              </w:ins>
            </w:moveFrom>
          </w:p>
          <w:p w14:paraId="4D58ED98" w14:textId="3A92EB65" w:rsidR="008A2B85" w:rsidRPr="00C32CE5" w:rsidDel="007E12FE" w:rsidRDefault="008A2B85" w:rsidP="0020652E">
            <w:pPr>
              <w:pStyle w:val="SIBulletList1"/>
              <w:rPr>
                <w:ins w:id="37" w:author="Jenni Oldfield" w:date="2025-11-12T11:30:00Z" w16du:dateUtc="2025-11-12T00:30:00Z"/>
                <w:moveFrom w:id="38" w:author="Lucinda O'Brien" w:date="2025-11-13T10:25:00Z" w16du:dateUtc="2025-11-12T23:25:00Z"/>
              </w:rPr>
            </w:pPr>
            <w:moveFrom w:id="39" w:author="Lucinda O'Brien" w:date="2025-11-13T10:25:00Z" w16du:dateUtc="2025-11-12T23:25:00Z">
              <w:ins w:id="40" w:author="Jenni Oldfield" w:date="2025-11-12T11:30:00Z" w16du:dateUtc="2025-11-12T00:30:00Z">
                <w:r w:rsidRPr="00C32CE5" w:rsidDel="007E12FE">
                  <w:t>employing more than four workers on the processing floor</w:t>
                </w:r>
              </w:ins>
            </w:moveFrom>
          </w:p>
        </w:tc>
      </w:tr>
      <w:moveFromRangeEnd w:id="4"/>
    </w:tbl>
    <w:p w14:paraId="7B6C9E40" w14:textId="2619D02F" w:rsidR="00252B64" w:rsidRPr="008A2B85" w:rsidRDefault="00252B64" w:rsidP="00F1749F">
      <w:pPr>
        <w:rPr>
          <w:b/>
          <w:bCs/>
          <w:rPrChange w:id="41" w:author="Jenni Oldfield" w:date="2025-11-12T11:30:00Z" w16du:dateUtc="2025-11-12T00:30:00Z">
            <w:rPr/>
          </w:rPrChange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2A311B57" w:rsidR="00CF29BC" w:rsidRPr="00042300" w:rsidRDefault="006255B7" w:rsidP="00CF29BC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38AE16EE" w14:textId="708891F1" w:rsidR="00CF29BC" w:rsidRPr="00042300" w:rsidRDefault="006255B7" w:rsidP="004011B0">
            <w:pPr>
              <w:pStyle w:val="SIBulletList1"/>
            </w:pPr>
            <w:r>
              <w:t xml:space="preserve">Record details of </w:t>
            </w:r>
            <w:r w:rsidR="00BE0FDD">
              <w:t xml:space="preserve">animals </w:t>
            </w:r>
            <w:r>
              <w:t xml:space="preserve">unloaded </w:t>
            </w:r>
          </w:p>
        </w:tc>
      </w:tr>
      <w:tr w:rsidR="00CF29BC" w14:paraId="44C5474C" w14:textId="77777777" w:rsidTr="000F31BE">
        <w:tc>
          <w:tcPr>
            <w:tcW w:w="2689" w:type="dxa"/>
          </w:tcPr>
          <w:p w14:paraId="577F0A9B" w14:textId="3CAC90CD" w:rsidR="00CF29BC" w:rsidRPr="00042300" w:rsidRDefault="009C5CD4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590123B0" w14:textId="4253CBCD" w:rsidR="00E4130D" w:rsidRDefault="009C5CD4" w:rsidP="00E4130D">
            <w:pPr>
              <w:pStyle w:val="SIBulletList1"/>
            </w:pPr>
            <w:r>
              <w:t xml:space="preserve">Interact with </w:t>
            </w:r>
            <w:r w:rsidR="00BE0FDD">
              <w:t xml:space="preserve">animal </w:t>
            </w:r>
            <w:r>
              <w:t>transporter to agree on condition of animals</w:t>
            </w:r>
          </w:p>
          <w:p w14:paraId="3FC6B2C7" w14:textId="53CBEFAC" w:rsidR="003129E0" w:rsidRPr="00042300" w:rsidRDefault="003129E0" w:rsidP="003129E0">
            <w:pPr>
              <w:pStyle w:val="SIBulletList1"/>
            </w:pPr>
            <w:r>
              <w:t>Interact with team members and/or supervisor to ensure flow of work is maintained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7CD49FCF" w:rsidR="00CF29BC" w:rsidRPr="00042300" w:rsidRDefault="006255B7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23BE5E0D" w:rsidR="00E4130D" w:rsidRPr="00042300" w:rsidRDefault="006255B7" w:rsidP="00E4130D">
            <w:pPr>
              <w:pStyle w:val="SIBulletList1"/>
            </w:pPr>
            <w:r>
              <w:t xml:space="preserve">Count and record </w:t>
            </w:r>
            <w:r w:rsidR="00BE0FDD">
              <w:t xml:space="preserve">animal </w:t>
            </w:r>
            <w:r>
              <w:t>numbers</w:t>
            </w:r>
          </w:p>
        </w:tc>
      </w:tr>
    </w:tbl>
    <w:p w14:paraId="0850A715" w14:textId="7B23F0B7" w:rsidR="00600188" w:rsidRDefault="00600188" w:rsidP="00F1749F">
      <w:pPr>
        <w:rPr>
          <w:ins w:id="42" w:author="Lucinda O'Brien" w:date="2025-11-13T10:25:00Z" w16du:dateUtc="2025-11-12T23:25:00Z"/>
        </w:rPr>
      </w:pPr>
    </w:p>
    <w:tbl>
      <w:tblPr>
        <w:tblStyle w:val="TableGrid"/>
        <w:tblpPr w:leftFromText="180" w:rightFromText="180" w:vertAnchor="text" w:horzAnchor="margin" w:tblpY="119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7E12FE" w:rsidRPr="00C32CE5" w14:paraId="2EC4F4D6" w14:textId="77777777" w:rsidTr="007E12FE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C59DF" w14:textId="77777777" w:rsidR="007E12FE" w:rsidRPr="00C32CE5" w:rsidRDefault="007E12FE" w:rsidP="007E12FE">
            <w:pPr>
              <w:spacing w:after="160" w:line="259" w:lineRule="auto"/>
              <w:rPr>
                <w:moveTo w:id="43" w:author="Lucinda O'Brien" w:date="2025-11-13T10:25:00Z" w16du:dateUtc="2025-11-12T23:25:00Z"/>
                <w:b/>
              </w:rPr>
            </w:pPr>
            <w:moveToRangeStart w:id="44" w:author="Lucinda O'Brien" w:date="2025-11-13T10:25:00Z" w:name="move213921946"/>
            <w:moveTo w:id="45" w:author="Lucinda O'Brien" w:date="2025-11-13T10:25:00Z" w16du:dateUtc="2025-11-12T23:25:00Z">
              <w:r w:rsidRPr="00C32CE5">
                <w:rPr>
                  <w:b/>
                </w:rPr>
                <w:t xml:space="preserve">Range </w:t>
              </w:r>
              <w:r>
                <w:rPr>
                  <w:b/>
                </w:rPr>
                <w:t>o</w:t>
              </w:r>
              <w:r w:rsidRPr="00C32CE5">
                <w:rPr>
                  <w:b/>
                </w:rPr>
                <w:t>f Conditions</w:t>
              </w:r>
            </w:moveTo>
          </w:p>
          <w:p w14:paraId="3490B6C6" w14:textId="77777777" w:rsidR="007E12FE" w:rsidRPr="002D6693" w:rsidRDefault="007E12FE" w:rsidP="007E12FE">
            <w:pPr>
              <w:pStyle w:val="SIText-Italics"/>
              <w:rPr>
                <w:moveTo w:id="46" w:author="Lucinda O'Brien" w:date="2025-11-13T10:25:00Z" w16du:dateUtc="2025-11-12T23:25:00Z"/>
              </w:rPr>
            </w:pPr>
            <w:moveTo w:id="47" w:author="Lucinda O'Brien" w:date="2025-11-13T10:25:00Z" w16du:dateUtc="2025-11-12T23:25:00Z">
              <w:r w:rsidRPr="002D6693">
                <w:t xml:space="preserve">This section specifies different work environments and conditions </w:t>
              </w:r>
              <w:r>
                <w:t>in which the task may be performed</w:t>
              </w:r>
              <w:r w:rsidRPr="002D6693">
                <w:t xml:space="preserve">. </w:t>
              </w:r>
            </w:moveTo>
          </w:p>
          <w:p w14:paraId="2EC09FF3" w14:textId="77777777" w:rsidR="007E12FE" w:rsidRPr="00C32CE5" w:rsidRDefault="007E12FE" w:rsidP="007E12FE">
            <w:pPr>
              <w:pStyle w:val="SIText-Italics"/>
              <w:rPr>
                <w:moveTo w:id="48" w:author="Lucinda O'Brien" w:date="2025-11-13T10:25:00Z" w16du:dateUtc="2025-11-12T23:25:00Z"/>
              </w:rPr>
            </w:pPr>
            <w:moveTo w:id="49" w:author="Lucinda O'Brien" w:date="2025-11-13T10:25:00Z" w16du:dateUtc="2025-11-12T23:25:00Z">
              <w:r w:rsidRPr="002D6693">
                <w:t xml:space="preserve">This unit must be delivered in one of the following </w:t>
              </w:r>
              <w:r>
                <w:t>registered meat processing wor</w:t>
              </w:r>
              <w:r w:rsidRPr="002D6693">
                <w:t>k environments.</w:t>
              </w:r>
            </w:moveTo>
          </w:p>
        </w:tc>
      </w:tr>
      <w:tr w:rsidR="007E12FE" w:rsidRPr="00C32CE5" w14:paraId="067EEA29" w14:textId="77777777" w:rsidTr="007E12F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17B20" w14:textId="77777777" w:rsidR="007E12FE" w:rsidRPr="00C32CE5" w:rsidRDefault="007E12FE" w:rsidP="007E12FE">
            <w:pPr>
              <w:pStyle w:val="SIText"/>
              <w:rPr>
                <w:moveTo w:id="50" w:author="Lucinda O'Brien" w:date="2025-11-13T10:25:00Z" w16du:dateUtc="2025-11-12T23:25:00Z"/>
              </w:rPr>
            </w:pPr>
            <w:moveTo w:id="51" w:author="Lucinda O'Brien" w:date="2025-11-13T10:25:00Z" w16du:dateUtc="2025-11-12T23:25:00Z">
              <w:r w:rsidRPr="00C32CE5">
                <w:t>Micro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D5C1B" w14:textId="77777777" w:rsidR="007E12FE" w:rsidRPr="00C32CE5" w:rsidRDefault="007E12FE" w:rsidP="007E12FE">
            <w:pPr>
              <w:pStyle w:val="SIBulletList1"/>
              <w:rPr>
                <w:moveTo w:id="52" w:author="Lucinda O'Brien" w:date="2025-11-13T10:25:00Z" w16du:dateUtc="2025-11-12T23:25:00Z"/>
              </w:rPr>
            </w:pPr>
            <w:moveTo w:id="53" w:author="Lucinda O'Brien" w:date="2025-11-13T10:25:00Z" w16du:dateUtc="2025-11-12T23:25:00Z">
              <w:r w:rsidRPr="00C32CE5">
                <w:t xml:space="preserve">operating fewer than four days a week with a small throughput for one or more, small or large, species, or </w:t>
              </w:r>
            </w:moveTo>
          </w:p>
          <w:p w14:paraId="4E935DB6" w14:textId="77777777" w:rsidR="007E12FE" w:rsidRPr="00C32CE5" w:rsidRDefault="007E12FE" w:rsidP="007E12FE">
            <w:pPr>
              <w:pStyle w:val="SIBulletList1"/>
              <w:rPr>
                <w:moveTo w:id="54" w:author="Lucinda O'Brien" w:date="2025-11-13T10:25:00Z" w16du:dateUtc="2025-11-12T23:25:00Z"/>
                <w:i/>
              </w:rPr>
            </w:pPr>
            <w:moveTo w:id="55" w:author="Lucinda O'Brien" w:date="2025-11-13T10:25:00Z" w16du:dateUtc="2025-11-12T23:25:00Z">
              <w:r w:rsidRPr="00C32CE5">
                <w:t>employing fewer than four workers on the processing floor</w:t>
              </w:r>
            </w:moveTo>
          </w:p>
        </w:tc>
      </w:tr>
      <w:tr w:rsidR="007E12FE" w:rsidRPr="00C32CE5" w14:paraId="78D8879E" w14:textId="77777777" w:rsidTr="007E12F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9CE9B" w14:textId="77777777" w:rsidR="007E12FE" w:rsidRPr="00C32CE5" w:rsidRDefault="007E12FE" w:rsidP="007E12FE">
            <w:pPr>
              <w:pStyle w:val="SIText"/>
              <w:rPr>
                <w:moveTo w:id="56" w:author="Lucinda O'Brien" w:date="2025-11-13T10:25:00Z" w16du:dateUtc="2025-11-12T23:25:00Z"/>
              </w:rPr>
            </w:pPr>
            <w:moveTo w:id="57" w:author="Lucinda O'Brien" w:date="2025-11-13T10:25:00Z" w16du:dateUtc="2025-11-12T23:25:00Z">
              <w:r w:rsidRPr="00C32CE5">
                <w:t>Larger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7F47D" w14:textId="77777777" w:rsidR="007E12FE" w:rsidRPr="00C32CE5" w:rsidRDefault="007E12FE" w:rsidP="007E12FE">
            <w:pPr>
              <w:pStyle w:val="SIBulletList1"/>
              <w:rPr>
                <w:moveTo w:id="58" w:author="Lucinda O'Brien" w:date="2025-11-13T10:25:00Z" w16du:dateUtc="2025-11-12T23:25:00Z"/>
              </w:rPr>
            </w:pPr>
            <w:moveTo w:id="59" w:author="Lucinda O'Brien" w:date="2025-11-13T10:25:00Z" w16du:dateUtc="2025-11-12T23:25:00Z">
              <w:r w:rsidRPr="00C32CE5">
                <w:t xml:space="preserve">operating more than four days a week with a throughput for one or more, small or large, species, or </w:t>
              </w:r>
            </w:moveTo>
          </w:p>
          <w:p w14:paraId="4F5B33A1" w14:textId="77777777" w:rsidR="007E12FE" w:rsidRPr="00C32CE5" w:rsidRDefault="007E12FE" w:rsidP="007E12FE">
            <w:pPr>
              <w:pStyle w:val="SIBulletList1"/>
              <w:rPr>
                <w:moveTo w:id="60" w:author="Lucinda O'Brien" w:date="2025-11-13T10:25:00Z" w16du:dateUtc="2025-11-12T23:25:00Z"/>
              </w:rPr>
            </w:pPr>
            <w:moveTo w:id="61" w:author="Lucinda O'Brien" w:date="2025-11-13T10:25:00Z" w16du:dateUtc="2025-11-12T23:25:00Z">
              <w:r w:rsidRPr="00C32CE5">
                <w:t>employing more than four workers on the processing floor</w:t>
              </w:r>
            </w:moveTo>
          </w:p>
        </w:tc>
      </w:tr>
      <w:moveToRangeEnd w:id="44"/>
    </w:tbl>
    <w:p w14:paraId="2A2FD995" w14:textId="77777777" w:rsidR="007E12FE" w:rsidRDefault="007E12FE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09403828" w:rsidR="002B6FFD" w:rsidRDefault="009C5CD4" w:rsidP="00B93720">
            <w:pPr>
              <w:pStyle w:val="SIText"/>
            </w:pPr>
            <w:r w:rsidRPr="00690997">
              <w:rPr>
                <w:rFonts w:eastAsia="Times New Roman" w:cstheme="minorHAnsi"/>
                <w:lang w:eastAsia="en-AU"/>
              </w:rPr>
              <w:t>AMPLSK</w:t>
            </w:r>
            <w:r w:rsidR="00BA6126">
              <w:rPr>
                <w:rFonts w:eastAsia="Times New Roman" w:cstheme="minorHAnsi"/>
                <w:lang w:eastAsia="en-AU"/>
              </w:rPr>
              <w:t>2</w:t>
            </w:r>
            <w:r w:rsidR="00A70E0F">
              <w:rPr>
                <w:rFonts w:eastAsia="Times New Roman" w:cstheme="minorHAnsi"/>
                <w:lang w:eastAsia="en-AU"/>
              </w:rPr>
              <w:t>06</w:t>
            </w:r>
            <w:r>
              <w:rPr>
                <w:rFonts w:eastAsia="Times New Roman" w:cstheme="minorHAnsi"/>
                <w:lang w:eastAsia="en-AU"/>
              </w:rPr>
              <w:t xml:space="preserve"> Unload </w:t>
            </w:r>
            <w:r w:rsidR="00BE0FDD">
              <w:rPr>
                <w:rFonts w:eastAsia="Times New Roman" w:cstheme="minorHAnsi"/>
                <w:lang w:eastAsia="en-AU"/>
              </w:rPr>
              <w:t>animals</w:t>
            </w:r>
          </w:p>
        </w:tc>
        <w:tc>
          <w:tcPr>
            <w:tcW w:w="2254" w:type="dxa"/>
          </w:tcPr>
          <w:p w14:paraId="30E795CC" w14:textId="3B0707E2" w:rsidR="002B6FFD" w:rsidRDefault="009C5CD4" w:rsidP="00B93720">
            <w:pPr>
              <w:pStyle w:val="SIText"/>
            </w:pPr>
            <w:r w:rsidRPr="00101041">
              <w:t>AMPA2005 Unload livestock</w:t>
            </w:r>
          </w:p>
        </w:tc>
        <w:tc>
          <w:tcPr>
            <w:tcW w:w="2254" w:type="dxa"/>
          </w:tcPr>
          <w:p w14:paraId="0568D384" w14:textId="2F004FEE" w:rsidR="00086BC5" w:rsidRDefault="00086BC5" w:rsidP="00086BC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2449E66B" w14:textId="3C5028E2" w:rsidR="00F856CB" w:rsidRDefault="00F856CB" w:rsidP="00086BC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sector code added</w:t>
            </w:r>
          </w:p>
          <w:p w14:paraId="38B7A8DB" w14:textId="2629C46A" w:rsidR="006C086D" w:rsidRDefault="006C086D" w:rsidP="00086BC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application updated</w:t>
            </w:r>
          </w:p>
          <w:p w14:paraId="396DD3EA" w14:textId="500A73C7" w:rsidR="00853379" w:rsidRDefault="00853379" w:rsidP="00086BC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53379">
              <w:rPr>
                <w:rStyle w:val="SITempText-Green"/>
                <w:color w:val="000000" w:themeColor="text1"/>
                <w:sz w:val="20"/>
              </w:rPr>
              <w:t>Unit title updated</w:t>
            </w:r>
          </w:p>
          <w:p w14:paraId="218729ED" w14:textId="77777777" w:rsidR="00086BC5" w:rsidRDefault="00086BC5" w:rsidP="00086BC5">
            <w:pPr>
              <w:pStyle w:val="SIText"/>
              <w:rPr>
                <w:ins w:id="62" w:author="Jenni Oldfield" w:date="2025-11-12T11:30:00Z" w16du:dateUtc="2025-11-12T00:30:00Z"/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19869652" w14:textId="7A9A27CC" w:rsidR="008A2B85" w:rsidRPr="0083742E" w:rsidDel="007E12FE" w:rsidRDefault="008A2B85" w:rsidP="00086BC5">
            <w:pPr>
              <w:pStyle w:val="SIText"/>
              <w:rPr>
                <w:del w:id="63" w:author="Lucinda O'Brien" w:date="2025-11-13T10:25:00Z" w16du:dateUtc="2025-11-12T23:25:00Z"/>
                <w:rStyle w:val="SITempText-Green"/>
                <w:color w:val="000000" w:themeColor="text1"/>
                <w:sz w:val="20"/>
              </w:rPr>
            </w:pPr>
            <w:ins w:id="64" w:author="Jenni Oldfield" w:date="2025-11-12T11:30:00Z" w16du:dateUtc="2025-11-12T00:30:00Z">
              <w:del w:id="65" w:author="Lucinda O'Brien" w:date="2025-11-13T10:25:00Z" w16du:dateUtc="2025-11-12T23:25:00Z">
                <w:r w:rsidDel="007E12FE">
                  <w:rPr>
                    <w:rStyle w:val="SITempText-Green"/>
                    <w:color w:val="000000" w:themeColor="text1"/>
                    <w:sz w:val="20"/>
                  </w:rPr>
                  <w:lastRenderedPageBreak/>
                  <w:delText>Range of Conditions added</w:delText>
                </w:r>
              </w:del>
            </w:ins>
          </w:p>
          <w:p w14:paraId="59601AB3" w14:textId="77777777" w:rsidR="00086BC5" w:rsidRPr="0083742E" w:rsidRDefault="00086BC5" w:rsidP="00086BC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1EB8C8F3" w14:textId="77777777" w:rsidR="007E12FE" w:rsidRPr="0083742E" w:rsidRDefault="007E12FE" w:rsidP="007E12FE">
            <w:pPr>
              <w:pStyle w:val="SIText"/>
              <w:rPr>
                <w:ins w:id="66" w:author="Lucinda O'Brien" w:date="2025-11-13T10:25:00Z" w16du:dateUtc="2025-11-12T23:25:00Z"/>
                <w:rStyle w:val="SITempText-Green"/>
                <w:color w:val="000000" w:themeColor="text1"/>
                <w:sz w:val="20"/>
              </w:rPr>
            </w:pPr>
            <w:ins w:id="67" w:author="Lucinda O'Brien" w:date="2025-11-13T10:25:00Z" w16du:dateUtc="2025-11-12T23:25:00Z">
              <w:r>
                <w:rPr>
                  <w:rStyle w:val="SITempText-Green"/>
                  <w:color w:val="000000" w:themeColor="text1"/>
                  <w:sz w:val="20"/>
                </w:rPr>
                <w:t>Range of Conditions added</w:t>
              </w:r>
            </w:ins>
          </w:p>
          <w:p w14:paraId="5443FDC5" w14:textId="270F1DDE" w:rsidR="002B6FFD" w:rsidRDefault="008D3322" w:rsidP="00086BC5">
            <w:pPr>
              <w:rPr>
                <w:rStyle w:val="SITempText-Green"/>
                <w:color w:val="000000" w:themeColor="text1"/>
                <w:sz w:val="20"/>
              </w:rPr>
            </w:pPr>
            <w:r w:rsidRPr="008D3322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F9325F">
              <w:rPr>
                <w:rStyle w:val="SITempText-Green"/>
                <w:color w:val="000000" w:themeColor="text1"/>
                <w:sz w:val="20"/>
              </w:rPr>
              <w:t>-</w:t>
            </w:r>
            <w:r w:rsidRPr="008D3322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20618DED" w:rsidR="00ED6F58" w:rsidRPr="00B93720" w:rsidRDefault="00ED6F58" w:rsidP="00ED6F58">
            <w:pPr>
              <w:pStyle w:val="SIText"/>
              <w:rPr>
                <w:rStyle w:val="SITempText-Green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7FB71086" w:rsidR="002941AB" w:rsidRDefault="00F9325F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6518DD19" w14:textId="0532CF2D" w:rsidR="00602064" w:rsidRDefault="00602064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268C07ED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3A5ADF02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9C5CD4" w:rsidRPr="00690997">
              <w:rPr>
                <w:rFonts w:eastAsia="Times New Roman" w:cstheme="minorHAnsi"/>
                <w:lang w:eastAsia="en-AU"/>
              </w:rPr>
              <w:t>AMPLSK</w:t>
            </w:r>
            <w:r w:rsidR="00BA6126">
              <w:rPr>
                <w:rFonts w:eastAsia="Times New Roman" w:cstheme="minorHAnsi"/>
                <w:lang w:eastAsia="en-AU"/>
              </w:rPr>
              <w:t>2</w:t>
            </w:r>
            <w:r w:rsidR="00A70E0F">
              <w:rPr>
                <w:rFonts w:eastAsia="Times New Roman" w:cstheme="minorHAnsi"/>
                <w:lang w:eastAsia="en-AU"/>
              </w:rPr>
              <w:t>06</w:t>
            </w:r>
            <w:r w:rsidR="00101041" w:rsidRPr="00101041">
              <w:t xml:space="preserve"> Unload </w:t>
            </w:r>
            <w:r w:rsidR="00BE0FDD">
              <w:t>animals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767C970F" w14:textId="77777777" w:rsidR="006255B7" w:rsidRDefault="00145CA6" w:rsidP="00BE5538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00F235B4" w14:textId="4CA43276" w:rsidR="005A3509" w:rsidRDefault="006255B7" w:rsidP="005A3509">
            <w:pPr>
              <w:pStyle w:val="SIText"/>
            </w:pPr>
            <w:r w:rsidRPr="009B2D0A">
              <w:t>There must be evidence that the individual has</w:t>
            </w:r>
            <w:r w:rsidR="001E3C30" w:rsidRPr="001E3C30">
              <w:t xml:space="preserve"> unload</w:t>
            </w:r>
            <w:r>
              <w:t xml:space="preserve">ed </w:t>
            </w:r>
            <w:r w:rsidR="001E3C30" w:rsidRPr="001E3C30">
              <w:t>animals from transport</w:t>
            </w:r>
            <w:r w:rsidR="001F68D0">
              <w:t xml:space="preserve">, </w:t>
            </w:r>
            <w:r w:rsidR="003129E0">
              <w:t>following safe work procedures and humane animal handing techniques</w:t>
            </w:r>
            <w:r w:rsidR="00B454A3">
              <w:t>,</w:t>
            </w:r>
            <w:r w:rsidR="005A3509">
              <w:t xml:space="preserve"> in a micro or larger meat processing or animal handling premises. </w:t>
            </w:r>
          </w:p>
          <w:p w14:paraId="6702EBC4" w14:textId="767C9AFB" w:rsidR="005A3509" w:rsidRPr="003D723E" w:rsidDel="00A3522F" w:rsidRDefault="005A3509" w:rsidP="005A3509">
            <w:pPr>
              <w:pStyle w:val="SIText"/>
              <w:rPr>
                <w:del w:id="68" w:author="Jenni Oldfield" w:date="2025-11-12T11:31:00Z" w16du:dateUtc="2025-11-12T00:31:00Z"/>
                <w:b/>
                <w:bCs/>
              </w:rPr>
            </w:pPr>
            <w:del w:id="69" w:author="Jenni Oldfield" w:date="2025-11-12T11:31:00Z" w16du:dateUtc="2025-11-12T00:31:00Z">
              <w:r w:rsidDel="00A3522F">
                <w:rPr>
                  <w:b/>
                  <w:bCs/>
                </w:rPr>
                <w:delText>In m</w:delText>
              </w:r>
              <w:r w:rsidRPr="003D723E" w:rsidDel="00A3522F">
                <w:rPr>
                  <w:b/>
                  <w:bCs/>
                </w:rPr>
                <w:delText xml:space="preserve">icro </w:delText>
              </w:r>
              <w:r w:rsidDel="00A3522F">
                <w:rPr>
                  <w:b/>
                  <w:bCs/>
                </w:rPr>
                <w:delText>meat processing or animal handling premises</w:delText>
              </w:r>
            </w:del>
          </w:p>
          <w:p w14:paraId="761BB2F1" w14:textId="433EABE2" w:rsidR="005A3509" w:rsidRPr="003D723E" w:rsidDel="00A3522F" w:rsidRDefault="005A3509" w:rsidP="005A3509">
            <w:pPr>
              <w:pStyle w:val="SIText"/>
              <w:rPr>
                <w:del w:id="70" w:author="Jenni Oldfield" w:date="2025-11-12T11:31:00Z" w16du:dateUtc="2025-11-12T00:31:00Z"/>
              </w:rPr>
            </w:pPr>
            <w:del w:id="71" w:author="Jenni Oldfield" w:date="2025-11-12T11:31:00Z" w16du:dateUtc="2025-11-12T00:31:00Z">
              <w:r w:rsidRPr="003D723E" w:rsidDel="00A3522F">
                <w:delText>For large stock</w:delText>
              </w:r>
              <w:r w:rsidDel="00A3522F">
                <w:delText>,</w:delText>
              </w:r>
              <w:r w:rsidRPr="003D723E" w:rsidDel="00A3522F">
                <w:delText xml:space="preserve"> </w:delText>
              </w:r>
              <w:r w:rsidDel="00A3522F">
                <w:delText>the</w:delText>
              </w:r>
              <w:r w:rsidRPr="003D723E" w:rsidDel="00A3522F">
                <w:delText xml:space="preserve"> assessor </w:delText>
              </w:r>
              <w:r w:rsidDel="00A3522F">
                <w:delText>must</w:delText>
              </w:r>
              <w:r w:rsidRPr="003D723E" w:rsidDel="00A3522F">
                <w:delText xml:space="preserve"> observe the </w:delText>
              </w:r>
              <w:r w:rsidDel="00A3522F">
                <w:delText>individual</w:delText>
              </w:r>
              <w:r w:rsidRPr="003D723E" w:rsidDel="00A3522F">
                <w:delText xml:space="preserve"> </w:delText>
              </w:r>
              <w:r w:rsidDel="00A3522F">
                <w:delText xml:space="preserve">unloading a minimum of </w:delText>
              </w:r>
              <w:r w:rsidR="00143ACF" w:rsidDel="00A3522F">
                <w:delText>two</w:delText>
              </w:r>
              <w:r w:rsidDel="00A3522F">
                <w:delText xml:space="preserve"> animals, </w:delText>
              </w:r>
              <w:r w:rsidRPr="003D723E" w:rsidDel="00A3522F">
                <w:delText>and for small stock</w:delText>
              </w:r>
              <w:r w:rsidDel="00A3522F">
                <w:delText>,</w:delText>
              </w:r>
              <w:r w:rsidRPr="003D723E" w:rsidDel="00A3522F">
                <w:delText xml:space="preserve"> a minimum of </w:delText>
              </w:r>
              <w:r w:rsidDel="00A3522F">
                <w:delText>one consignment</w:delText>
              </w:r>
              <w:r w:rsidR="00B454A3" w:rsidDel="00A3522F">
                <w:delText xml:space="preserve"> of animals</w:delText>
              </w:r>
              <w:r w:rsidDel="00A3522F">
                <w:delText>.</w:delText>
              </w:r>
            </w:del>
          </w:p>
          <w:p w14:paraId="1FACACB5" w14:textId="49D2F149" w:rsidR="005A3509" w:rsidRPr="003D723E" w:rsidDel="00A3522F" w:rsidRDefault="005A3509" w:rsidP="005A3509">
            <w:pPr>
              <w:pStyle w:val="SIText"/>
              <w:rPr>
                <w:del w:id="72" w:author="Jenni Oldfield" w:date="2025-11-12T11:31:00Z" w16du:dateUtc="2025-11-12T00:31:00Z"/>
              </w:rPr>
            </w:pPr>
            <w:del w:id="73" w:author="Jenni Oldfield" w:date="2025-11-12T11:31:00Z" w16du:dateUtc="2025-11-12T00:31:00Z">
              <w:r w:rsidDel="00A3522F">
                <w:delText>There must also be</w:delText>
              </w:r>
              <w:r w:rsidRPr="003D723E" w:rsidDel="00A3522F">
                <w:delText xml:space="preserve"> evidence that the </w:delText>
              </w:r>
              <w:r w:rsidDel="00A3522F">
                <w:delText>individual</w:delText>
              </w:r>
              <w:r w:rsidRPr="003D723E" w:rsidDel="00A3522F">
                <w:delText xml:space="preserve"> has completed </w:delText>
              </w:r>
              <w:r w:rsidR="00143ACF" w:rsidDel="00A3522F">
                <w:delText>two</w:delText>
              </w:r>
              <w:r w:rsidRPr="003D723E" w:rsidDel="00A3522F">
                <w:delText xml:space="preserve"> shifts </w:delText>
              </w:r>
              <w:r w:rsidDel="00A3522F">
                <w:delText>on the job,</w:delText>
              </w:r>
              <w:r w:rsidRPr="003D723E" w:rsidDel="00A3522F">
                <w:delText xml:space="preserve"> fulfilling workplace requirements (these shifts may include normal rotations into and out of the relevant </w:delText>
              </w:r>
              <w:r w:rsidDel="00A3522F">
                <w:delText>work task</w:delText>
              </w:r>
              <w:r w:rsidRPr="003D723E" w:rsidDel="00A3522F">
                <w:delText>).</w:delText>
              </w:r>
            </w:del>
          </w:p>
          <w:p w14:paraId="3E6A579F" w14:textId="2AF57EB0" w:rsidR="005A3509" w:rsidRPr="003D723E" w:rsidDel="00A3522F" w:rsidRDefault="005A3509" w:rsidP="005A3509">
            <w:pPr>
              <w:pStyle w:val="SIText"/>
              <w:rPr>
                <w:del w:id="74" w:author="Jenni Oldfield" w:date="2025-11-12T11:31:00Z" w16du:dateUtc="2025-11-12T00:31:00Z"/>
                <w:b/>
                <w:bCs/>
              </w:rPr>
            </w:pPr>
            <w:del w:id="75" w:author="Jenni Oldfield" w:date="2025-11-12T11:31:00Z" w16du:dateUtc="2025-11-12T00:31:00Z">
              <w:r w:rsidDel="00A3522F">
                <w:rPr>
                  <w:b/>
                  <w:bCs/>
                </w:rPr>
                <w:delText>In l</w:delText>
              </w:r>
              <w:r w:rsidRPr="003D723E" w:rsidDel="00A3522F">
                <w:rPr>
                  <w:b/>
                  <w:bCs/>
                </w:rPr>
                <w:delText xml:space="preserve">arger </w:delText>
              </w:r>
              <w:r w:rsidDel="00A3522F">
                <w:rPr>
                  <w:b/>
                  <w:bCs/>
                </w:rPr>
                <w:delText>meat processing or animal handling premises</w:delText>
              </w:r>
            </w:del>
          </w:p>
          <w:p w14:paraId="10B04DA0" w14:textId="48DB289A" w:rsidR="005A3509" w:rsidRPr="003D723E" w:rsidDel="00A3522F" w:rsidRDefault="005A3509" w:rsidP="005A3509">
            <w:pPr>
              <w:pStyle w:val="SIText"/>
              <w:rPr>
                <w:del w:id="76" w:author="Jenni Oldfield" w:date="2025-11-12T11:31:00Z" w16du:dateUtc="2025-11-12T00:31:00Z"/>
              </w:rPr>
            </w:pPr>
            <w:del w:id="77" w:author="Jenni Oldfield" w:date="2025-11-12T11:31:00Z" w16du:dateUtc="2025-11-12T00:31:00Z">
              <w:r w:rsidRPr="003D723E" w:rsidDel="00A3522F">
                <w:delText>For large stock</w:delText>
              </w:r>
              <w:r w:rsidR="00F9325F" w:rsidDel="00A3522F">
                <w:delText>,</w:delText>
              </w:r>
              <w:r w:rsidRPr="003D723E" w:rsidDel="00A3522F">
                <w:delText xml:space="preserve"> </w:delText>
              </w:r>
              <w:r w:rsidDel="00A3522F">
                <w:delText>the</w:delText>
              </w:r>
              <w:r w:rsidRPr="003D723E" w:rsidDel="00A3522F">
                <w:delText xml:space="preserve"> assessor </w:delText>
              </w:r>
              <w:r w:rsidDel="00A3522F">
                <w:delText>must</w:delText>
              </w:r>
              <w:r w:rsidRPr="003D723E" w:rsidDel="00A3522F">
                <w:delText xml:space="preserve"> observe the </w:delText>
              </w:r>
              <w:r w:rsidDel="00A3522F">
                <w:delText>individual</w:delText>
              </w:r>
              <w:r w:rsidRPr="003D723E" w:rsidDel="00A3522F">
                <w:delText xml:space="preserve"> </w:delText>
              </w:r>
              <w:r w:rsidDel="00A3522F">
                <w:delText>unloading a consignment of a minimum of 10 animals, or perform</w:delText>
              </w:r>
              <w:r w:rsidR="00F9325F" w:rsidDel="00A3522F">
                <w:delText>ing</w:delText>
              </w:r>
              <w:r w:rsidDel="00A3522F">
                <w:delText xml:space="preserve"> the task for </w:delText>
              </w:r>
              <w:r w:rsidRPr="003D723E" w:rsidDel="00A3522F">
                <w:delText>15</w:delText>
              </w:r>
              <w:r w:rsidDel="00A3522F">
                <w:delText xml:space="preserve"> </w:delText>
              </w:r>
              <w:r w:rsidRPr="003D723E" w:rsidDel="00A3522F">
                <w:delText>min</w:delText>
              </w:r>
              <w:r w:rsidDel="00A3522F">
                <w:delText>utes,</w:delText>
              </w:r>
              <w:r w:rsidRPr="003D723E" w:rsidDel="00A3522F">
                <w:delText xml:space="preserve"> whichever comes first.</w:delText>
              </w:r>
            </w:del>
          </w:p>
          <w:p w14:paraId="569EA4F4" w14:textId="050C39E7" w:rsidR="005A3509" w:rsidRPr="003D723E" w:rsidDel="00A3522F" w:rsidRDefault="005A3509" w:rsidP="005A3509">
            <w:pPr>
              <w:pStyle w:val="SIText"/>
              <w:rPr>
                <w:del w:id="78" w:author="Jenni Oldfield" w:date="2025-11-12T11:31:00Z" w16du:dateUtc="2025-11-12T00:31:00Z"/>
              </w:rPr>
            </w:pPr>
            <w:del w:id="79" w:author="Jenni Oldfield" w:date="2025-11-12T11:31:00Z" w16du:dateUtc="2025-11-12T00:31:00Z">
              <w:r w:rsidRPr="003D723E" w:rsidDel="00A3522F">
                <w:delText>For small stock</w:delText>
              </w:r>
              <w:r w:rsidR="00F9325F" w:rsidDel="00A3522F">
                <w:delText>,</w:delText>
              </w:r>
              <w:r w:rsidRPr="003D723E" w:rsidDel="00A3522F">
                <w:delText xml:space="preserve"> </w:delText>
              </w:r>
              <w:r w:rsidDel="00A3522F">
                <w:delText>the</w:delText>
              </w:r>
              <w:r w:rsidRPr="003D723E" w:rsidDel="00A3522F">
                <w:delText xml:space="preserve"> assessor </w:delText>
              </w:r>
              <w:r w:rsidDel="00A3522F">
                <w:delText>must</w:delText>
              </w:r>
              <w:r w:rsidRPr="003D723E" w:rsidDel="00A3522F">
                <w:delText xml:space="preserve"> observe the </w:delText>
              </w:r>
              <w:r w:rsidDel="00A3522F">
                <w:delText>individual</w:delText>
              </w:r>
              <w:r w:rsidRPr="003D723E" w:rsidDel="00A3522F">
                <w:delText xml:space="preserve"> </w:delText>
              </w:r>
              <w:r w:rsidDel="00A3522F">
                <w:delText>unloading a consignment of a minimum of 40 animals, or perform</w:delText>
              </w:r>
              <w:r w:rsidR="00F9325F" w:rsidDel="00A3522F">
                <w:delText>ing</w:delText>
              </w:r>
              <w:r w:rsidDel="00A3522F">
                <w:delText xml:space="preserve"> the task for </w:delText>
              </w:r>
              <w:r w:rsidRPr="003D723E" w:rsidDel="00A3522F">
                <w:delText>15</w:delText>
              </w:r>
              <w:r w:rsidDel="00A3522F">
                <w:delText xml:space="preserve"> </w:delText>
              </w:r>
              <w:r w:rsidRPr="003D723E" w:rsidDel="00A3522F">
                <w:delText>min</w:delText>
              </w:r>
              <w:r w:rsidDel="00A3522F">
                <w:delText>utes,</w:delText>
              </w:r>
              <w:r w:rsidRPr="003D723E" w:rsidDel="00A3522F">
                <w:delText xml:space="preserve"> whichever comes first.</w:delText>
              </w:r>
            </w:del>
          </w:p>
          <w:p w14:paraId="1F2AF677" w14:textId="0F574F5A" w:rsidR="005A3509" w:rsidRDefault="005A3509" w:rsidP="005A3509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143ACF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30CDC182" w14:textId="77777777" w:rsidR="005A3509" w:rsidRPr="003F449E" w:rsidRDefault="005A3509" w:rsidP="005A3509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230C1EA" w:rsidR="001F68D0" w:rsidRDefault="005A3509" w:rsidP="007363D8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</w:t>
            </w:r>
            <w:r>
              <w:t xml:space="preserve"> or an animal handling facility</w:t>
            </w:r>
            <w:r w:rsidRPr="00A27977">
              <w:t>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5CA6D42F" w14:textId="238BEBB7" w:rsidR="00D62730" w:rsidRDefault="00D62730" w:rsidP="007605FF">
            <w:pPr>
              <w:pStyle w:val="SIBulletList1"/>
            </w:pPr>
            <w:r>
              <w:t xml:space="preserve">workplace </w:t>
            </w:r>
            <w:r w:rsidR="00551FB2">
              <w:t xml:space="preserve">instructions </w:t>
            </w:r>
            <w:r>
              <w:t>for unloading animals</w:t>
            </w:r>
          </w:p>
          <w:p w14:paraId="33747CF1" w14:textId="081304AB" w:rsidR="007605FF" w:rsidRDefault="007605FF" w:rsidP="007605FF">
            <w:pPr>
              <w:pStyle w:val="SIBulletList1"/>
            </w:pPr>
            <w:r>
              <w:t>normal animal behaviour and movement</w:t>
            </w:r>
          </w:p>
          <w:p w14:paraId="16E9EB91" w14:textId="77777777" w:rsidR="007605FF" w:rsidRDefault="007605FF" w:rsidP="007605FF">
            <w:pPr>
              <w:pStyle w:val="SIBulletList1"/>
            </w:pPr>
            <w:r>
              <w:t>how to handle animals without causing stress, which in turn makes them easier to move</w:t>
            </w:r>
          </w:p>
          <w:p w14:paraId="1A544119" w14:textId="6170BA4C" w:rsidR="006959A4" w:rsidRDefault="001F68D0" w:rsidP="00DF0D12">
            <w:pPr>
              <w:pStyle w:val="SIBulletList1"/>
            </w:pPr>
            <w:r>
              <w:t xml:space="preserve">basic </w:t>
            </w:r>
            <w:r w:rsidR="006959A4">
              <w:t>animal behaviour</w:t>
            </w:r>
          </w:p>
          <w:p w14:paraId="4F007BA8" w14:textId="49DE91EA" w:rsidR="007605FF" w:rsidRDefault="007605FF" w:rsidP="006255B7">
            <w:pPr>
              <w:pStyle w:val="SIBulletList1"/>
            </w:pPr>
            <w:r>
              <w:t xml:space="preserve">the requirement that animals have freedom to </w:t>
            </w:r>
            <w:r w:rsidR="00551FB2">
              <w:t xml:space="preserve">act naturally </w:t>
            </w:r>
            <w:r>
              <w:t xml:space="preserve">and </w:t>
            </w:r>
            <w:r w:rsidR="00551FB2">
              <w:t xml:space="preserve">have </w:t>
            </w:r>
            <w:r>
              <w:t xml:space="preserve">access to </w:t>
            </w:r>
            <w:r w:rsidR="00551FB2">
              <w:t xml:space="preserve">potable </w:t>
            </w:r>
            <w:r>
              <w:t>water when being held in pens</w:t>
            </w:r>
          </w:p>
          <w:p w14:paraId="15EFB01C" w14:textId="77777777" w:rsidR="006255B7" w:rsidRPr="006255B7" w:rsidRDefault="006255B7" w:rsidP="006255B7">
            <w:pPr>
              <w:pStyle w:val="SIBulletList1"/>
              <w:rPr>
                <w:lang w:eastAsia="en-AU"/>
              </w:rPr>
            </w:pPr>
            <w:r w:rsidRPr="006255B7">
              <w:rPr>
                <w:lang w:eastAsia="en-AU"/>
              </w:rPr>
              <w:t>types of animal health treatments that may be required</w:t>
            </w:r>
          </w:p>
          <w:p w14:paraId="2743D6EC" w14:textId="7A908DF4" w:rsidR="006255B7" w:rsidRPr="006255B7" w:rsidRDefault="006255B7" w:rsidP="006255B7">
            <w:pPr>
              <w:pStyle w:val="SIBulletList1"/>
              <w:rPr>
                <w:lang w:eastAsia="en-AU"/>
              </w:rPr>
            </w:pPr>
            <w:r w:rsidRPr="006255B7">
              <w:rPr>
                <w:lang w:eastAsia="en-AU"/>
              </w:rPr>
              <w:t xml:space="preserve">common </w:t>
            </w:r>
            <w:r w:rsidR="00914376">
              <w:rPr>
                <w:lang w:eastAsia="en-AU"/>
              </w:rPr>
              <w:t>abnormalities</w:t>
            </w:r>
            <w:r w:rsidR="00914376" w:rsidRPr="006255B7">
              <w:rPr>
                <w:lang w:eastAsia="en-AU"/>
              </w:rPr>
              <w:t xml:space="preserve"> </w:t>
            </w:r>
            <w:r w:rsidRPr="006255B7">
              <w:rPr>
                <w:lang w:eastAsia="en-AU"/>
              </w:rPr>
              <w:t xml:space="preserve">and injuries in </w:t>
            </w:r>
            <w:r w:rsidR="00BE0FDD">
              <w:rPr>
                <w:lang w:eastAsia="en-AU"/>
              </w:rPr>
              <w:t>animals</w:t>
            </w:r>
            <w:r w:rsidR="00914376">
              <w:rPr>
                <w:lang w:eastAsia="en-AU"/>
              </w:rPr>
              <w:t xml:space="preserve"> to be unloaded</w:t>
            </w:r>
          </w:p>
          <w:p w14:paraId="3659E25A" w14:textId="16A2C294" w:rsidR="006255B7" w:rsidRPr="006255B7" w:rsidRDefault="006255B7" w:rsidP="006255B7">
            <w:pPr>
              <w:pStyle w:val="SIBulletList1"/>
              <w:rPr>
                <w:lang w:eastAsia="en-AU"/>
              </w:rPr>
            </w:pPr>
            <w:r w:rsidRPr="006255B7">
              <w:rPr>
                <w:lang w:eastAsia="en-AU"/>
              </w:rPr>
              <w:t xml:space="preserve">causes of </w:t>
            </w:r>
            <w:r w:rsidR="00BE0FDD">
              <w:rPr>
                <w:lang w:eastAsia="en-AU"/>
              </w:rPr>
              <w:t>animal</w:t>
            </w:r>
            <w:r w:rsidR="00BE0FDD" w:rsidRPr="006255B7">
              <w:rPr>
                <w:lang w:eastAsia="en-AU"/>
              </w:rPr>
              <w:t xml:space="preserve"> </w:t>
            </w:r>
            <w:r w:rsidRPr="006255B7">
              <w:rPr>
                <w:lang w:eastAsia="en-AU"/>
              </w:rPr>
              <w:t xml:space="preserve">being </w:t>
            </w:r>
            <w:r w:rsidR="00914376">
              <w:rPr>
                <w:lang w:eastAsia="en-AU"/>
              </w:rPr>
              <w:t>‘</w:t>
            </w:r>
            <w:r w:rsidRPr="006255B7">
              <w:rPr>
                <w:lang w:eastAsia="en-AU"/>
              </w:rPr>
              <w:t xml:space="preserve">unfit </w:t>
            </w:r>
            <w:r w:rsidR="00914376">
              <w:rPr>
                <w:lang w:eastAsia="en-AU"/>
              </w:rPr>
              <w:t>to load’ (as determined by Meat &amp; Livestock Australia)</w:t>
            </w:r>
          </w:p>
          <w:p w14:paraId="6D442072" w14:textId="73D2AD02" w:rsidR="006959A4" w:rsidRDefault="006959A4" w:rsidP="006255B7">
            <w:pPr>
              <w:pStyle w:val="SIBulletList1"/>
            </w:pPr>
            <w:r>
              <w:t xml:space="preserve">animal welfare </w:t>
            </w:r>
            <w:r w:rsidR="007605FF">
              <w:t>requirements</w:t>
            </w:r>
          </w:p>
          <w:p w14:paraId="2CCDFD46" w14:textId="67BBBC02" w:rsidR="004D6F12" w:rsidRDefault="006959A4" w:rsidP="00D62730">
            <w:pPr>
              <w:pStyle w:val="SIBulletList1"/>
            </w:pPr>
            <w:r>
              <w:t>workplace health and safety</w:t>
            </w:r>
            <w:r w:rsidR="006255B7">
              <w:t>,</w:t>
            </w:r>
            <w:r>
              <w:t xml:space="preserve"> animal welfare </w:t>
            </w:r>
            <w:r w:rsidR="006255B7">
              <w:t xml:space="preserve">and biosecurity </w:t>
            </w:r>
            <w:r>
              <w:t>requirements</w:t>
            </w:r>
            <w:r w:rsidR="00D62730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190FF2C" w14:textId="21524916" w:rsidR="0010385E" w:rsidRDefault="0010385E" w:rsidP="0010385E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29A0623" w14:textId="77777777" w:rsidR="0010385E" w:rsidRPr="00095527" w:rsidRDefault="0010385E" w:rsidP="0010385E">
            <w:pPr>
              <w:pStyle w:val="SIBulletList1"/>
            </w:pPr>
            <w:r w:rsidRPr="00095527">
              <w:t>physical conditions:</w:t>
            </w:r>
          </w:p>
          <w:p w14:paraId="79EA4DAB" w14:textId="29F9E353" w:rsidR="0010385E" w:rsidRPr="00ED6F58" w:rsidRDefault="0010385E" w:rsidP="0010385E">
            <w:pPr>
              <w:pStyle w:val="SIBulletList2"/>
              <w:rPr>
                <w:i/>
                <w:iCs/>
              </w:rPr>
            </w:pPr>
            <w:r w:rsidRPr="00ED6F58">
              <w:rPr>
                <w:i/>
                <w:iCs/>
              </w:rPr>
              <w:t xml:space="preserve">skills must be demonstrated </w:t>
            </w:r>
            <w:r w:rsidR="00F856CB" w:rsidRPr="00ED6F58">
              <w:rPr>
                <w:i/>
                <w:iCs/>
              </w:rPr>
              <w:t xml:space="preserve">in </w:t>
            </w:r>
            <w:r w:rsidRPr="00ED6F58">
              <w:rPr>
                <w:i/>
                <w:iCs/>
              </w:rPr>
              <w:t xml:space="preserve">an </w:t>
            </w:r>
            <w:r w:rsidR="00BE0FDD" w:rsidRPr="00ED6F58">
              <w:rPr>
                <w:i/>
                <w:iCs/>
              </w:rPr>
              <w:t>animal handling facility</w:t>
            </w:r>
            <w:r w:rsidR="00ED6F58">
              <w:rPr>
                <w:i/>
                <w:iCs/>
              </w:rPr>
              <w:t xml:space="preserve"> or a meat processing premises</w:t>
            </w:r>
            <w:r w:rsidR="005A3509" w:rsidRPr="00ED6F58">
              <w:rPr>
                <w:i/>
                <w:iCs/>
              </w:rPr>
              <w:t xml:space="preserve">, </w:t>
            </w:r>
            <w:r w:rsidR="00F9325F">
              <w:rPr>
                <w:i/>
                <w:iCs/>
              </w:rPr>
              <w:t>at</w:t>
            </w:r>
            <w:r w:rsidR="00F9325F" w:rsidRPr="00ED6F58">
              <w:rPr>
                <w:i/>
                <w:iCs/>
              </w:rPr>
              <w:t xml:space="preserve"> </w:t>
            </w:r>
            <w:r w:rsidR="005A3509" w:rsidRPr="00ED6F58">
              <w:rPr>
                <w:i/>
                <w:iCs/>
              </w:rPr>
              <w:t xml:space="preserve">workplace </w:t>
            </w:r>
            <w:r w:rsidR="00F9325F">
              <w:rPr>
                <w:i/>
                <w:iCs/>
              </w:rPr>
              <w:t>production</w:t>
            </w:r>
            <w:r w:rsidR="00F9325F" w:rsidRPr="00ED6F58">
              <w:rPr>
                <w:i/>
                <w:iCs/>
              </w:rPr>
              <w:t xml:space="preserve"> </w:t>
            </w:r>
            <w:r w:rsidR="005A3509" w:rsidRPr="00ED6F58">
              <w:rPr>
                <w:i/>
                <w:iCs/>
              </w:rPr>
              <w:t>speed</w:t>
            </w:r>
          </w:p>
          <w:p w14:paraId="2CB29AF9" w14:textId="77777777" w:rsidR="0010385E" w:rsidRPr="00095527" w:rsidRDefault="0010385E" w:rsidP="0010385E">
            <w:pPr>
              <w:pStyle w:val="SIBulletList1"/>
            </w:pPr>
            <w:r w:rsidRPr="00095527">
              <w:t>resources, equipment and materials:</w:t>
            </w:r>
          </w:p>
          <w:p w14:paraId="286D378D" w14:textId="346703BC" w:rsidR="00632FBF" w:rsidRPr="00ED6F58" w:rsidRDefault="0010385E" w:rsidP="0010385E">
            <w:pPr>
              <w:pStyle w:val="SIBulletList2"/>
              <w:rPr>
                <w:i/>
                <w:iCs/>
              </w:rPr>
            </w:pPr>
            <w:r w:rsidRPr="00ED6F58">
              <w:rPr>
                <w:i/>
                <w:iCs/>
              </w:rPr>
              <w:t>personal protective equipment</w:t>
            </w:r>
          </w:p>
          <w:p w14:paraId="5AF0140D" w14:textId="1FD8015F" w:rsidR="0010385E" w:rsidRPr="00ED6F58" w:rsidRDefault="00BE0FDD" w:rsidP="0010385E">
            <w:pPr>
              <w:pStyle w:val="SIBulletList2"/>
              <w:rPr>
                <w:i/>
                <w:iCs/>
              </w:rPr>
            </w:pPr>
            <w:r w:rsidRPr="00ED6F58">
              <w:rPr>
                <w:i/>
                <w:iCs/>
              </w:rPr>
              <w:t xml:space="preserve">animals </w:t>
            </w:r>
            <w:r w:rsidR="00632FBF" w:rsidRPr="00ED6F58">
              <w:rPr>
                <w:i/>
                <w:iCs/>
              </w:rPr>
              <w:t>for unloading</w:t>
            </w:r>
          </w:p>
          <w:p w14:paraId="473E2F82" w14:textId="77777777" w:rsidR="0010385E" w:rsidRPr="00095527" w:rsidRDefault="0010385E" w:rsidP="0010385E">
            <w:pPr>
              <w:pStyle w:val="SIBulletList1"/>
            </w:pPr>
            <w:r w:rsidRPr="00095527">
              <w:t>specifications:</w:t>
            </w:r>
          </w:p>
          <w:p w14:paraId="37B16093" w14:textId="6F07066E" w:rsidR="0010385E" w:rsidRPr="00ED6F58" w:rsidRDefault="0010385E" w:rsidP="0010385E">
            <w:pPr>
              <w:pStyle w:val="SIBulletList2"/>
              <w:rPr>
                <w:i/>
                <w:iCs/>
              </w:rPr>
            </w:pPr>
            <w:r w:rsidRPr="00ED6F58">
              <w:rPr>
                <w:i/>
                <w:iCs/>
              </w:rPr>
              <w:t>task-related documents</w:t>
            </w:r>
          </w:p>
          <w:p w14:paraId="3A309DC3" w14:textId="77777777" w:rsidR="00F856CB" w:rsidRPr="00ED6F58" w:rsidRDefault="0010385E" w:rsidP="0010385E">
            <w:pPr>
              <w:pStyle w:val="SIBulletList2"/>
              <w:rPr>
                <w:i/>
                <w:iCs/>
              </w:rPr>
            </w:pPr>
            <w:r w:rsidRPr="00ED6F58">
              <w:rPr>
                <w:i/>
                <w:iCs/>
              </w:rPr>
              <w:t>animal welfare requirements</w:t>
            </w:r>
          </w:p>
          <w:p w14:paraId="7AC423AE" w14:textId="3CB9518F" w:rsidR="00F856CB" w:rsidRDefault="00022448" w:rsidP="00602064">
            <w:pPr>
              <w:pStyle w:val="SIBulletList1"/>
            </w:pPr>
            <w:r>
              <w:t>personnel</w:t>
            </w:r>
            <w:r w:rsidR="00F856CB">
              <w:t>:</w:t>
            </w:r>
          </w:p>
          <w:p w14:paraId="2AD2B2C8" w14:textId="2723BCA5" w:rsidR="0010385E" w:rsidRPr="00ED6F58" w:rsidRDefault="00914376" w:rsidP="0010385E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BE0FDD" w:rsidRPr="00ED6F58">
              <w:rPr>
                <w:i/>
                <w:iCs/>
              </w:rPr>
              <w:t xml:space="preserve">animal </w:t>
            </w:r>
            <w:r w:rsidR="00F856CB" w:rsidRPr="00ED6F58">
              <w:rPr>
                <w:i/>
                <w:iCs/>
              </w:rPr>
              <w:t xml:space="preserve">transporter, team members and </w:t>
            </w:r>
            <w:r w:rsidR="0026411D" w:rsidRPr="00ED6F58">
              <w:rPr>
                <w:i/>
                <w:iCs/>
              </w:rPr>
              <w:t>workplace supervisor or mentor</w:t>
            </w:r>
            <w:r w:rsidR="0010385E" w:rsidRPr="00ED6F58">
              <w:rPr>
                <w:i/>
                <w:iCs/>
              </w:rPr>
              <w:t>.</w:t>
            </w:r>
          </w:p>
          <w:p w14:paraId="70217227" w14:textId="77777777" w:rsidR="0010385E" w:rsidRDefault="0010385E" w:rsidP="0010385E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1FE3B99D" w14:textId="4458ACB5" w:rsidR="00F9325F" w:rsidRDefault="00F9325F" w:rsidP="0010385E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67EFDAF0" w14:textId="77777777" w:rsidR="005A3509" w:rsidRPr="002169F5" w:rsidRDefault="005A3509" w:rsidP="005A3509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028CC740" w:rsidR="0010385E" w:rsidRDefault="005A3509" w:rsidP="0010385E">
            <w:pPr>
              <w:pStyle w:val="SIText"/>
            </w:pPr>
            <w:r w:rsidRPr="00E01F17">
              <w:lastRenderedPageBreak/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6DC4A4DC" w:rsidR="00CD3DE8" w:rsidRDefault="00F9325F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3629A9" w14:textId="77777777" w:rsidR="00883A20" w:rsidRDefault="00883A20" w:rsidP="00A31F58">
      <w:pPr>
        <w:spacing w:after="0" w:line="240" w:lineRule="auto"/>
      </w:pPr>
      <w:r>
        <w:separator/>
      </w:r>
    </w:p>
  </w:endnote>
  <w:endnote w:type="continuationSeparator" w:id="0">
    <w:p w14:paraId="0E5B1530" w14:textId="77777777" w:rsidR="00883A20" w:rsidRDefault="00883A20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4CDA56" w14:textId="77777777" w:rsidR="00883A20" w:rsidRDefault="00883A20" w:rsidP="00A31F58">
      <w:pPr>
        <w:spacing w:after="0" w:line="240" w:lineRule="auto"/>
      </w:pPr>
      <w:r>
        <w:separator/>
      </w:r>
    </w:p>
  </w:footnote>
  <w:footnote w:type="continuationSeparator" w:id="0">
    <w:p w14:paraId="38E9B688" w14:textId="77777777" w:rsidR="00883A20" w:rsidRDefault="00883A20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3995133"/>
      <w:docPartObj>
        <w:docPartGallery w:val="Watermarks"/>
        <w:docPartUnique/>
      </w:docPartObj>
    </w:sdtPr>
    <w:sdtEndPr/>
    <w:sdtContent>
      <w:p w14:paraId="3F15D4F6" w14:textId="41F1B86A" w:rsidR="00C960E6" w:rsidRDefault="007E12FE">
        <w:pPr>
          <w:pStyle w:val="Header"/>
        </w:pPr>
        <w:r>
          <w:rPr>
            <w:noProof/>
          </w:rPr>
          <w:pict w14:anchorId="0D505F5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9C5CD4" w:rsidRPr="00690997">
          <w:rPr>
            <w:rFonts w:eastAsia="Times New Roman" w:cstheme="minorHAnsi"/>
            <w:lang w:eastAsia="en-AU"/>
          </w:rPr>
          <w:t>AMPLSK</w:t>
        </w:r>
        <w:r w:rsidR="00BA6126">
          <w:rPr>
            <w:rFonts w:eastAsia="Times New Roman" w:cstheme="minorHAnsi"/>
            <w:lang w:eastAsia="en-AU"/>
          </w:rPr>
          <w:t>2</w:t>
        </w:r>
        <w:r w:rsidR="00A70E0F">
          <w:rPr>
            <w:rFonts w:eastAsia="Times New Roman" w:cstheme="minorHAnsi"/>
            <w:lang w:eastAsia="en-AU"/>
          </w:rPr>
          <w:t>06</w:t>
        </w:r>
        <w:r w:rsidR="003D3B0B" w:rsidRPr="003D3B0B">
          <w:t xml:space="preserve"> Unload </w:t>
        </w:r>
        <w:r w:rsidR="00BE0FDD">
          <w:t>animals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F35F5"/>
    <w:multiLevelType w:val="multilevel"/>
    <w:tmpl w:val="503C8E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78544A9"/>
    <w:multiLevelType w:val="hybridMultilevel"/>
    <w:tmpl w:val="AC8884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2"/>
  </w:num>
  <w:num w:numId="2" w16cid:durableId="1142120548">
    <w:abstractNumId w:val="0"/>
  </w:num>
  <w:num w:numId="3" w16cid:durableId="110095541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nni Oldfield">
    <w15:presenceInfo w15:providerId="Windows Live" w15:userId="fc2d40ef1dbf3487"/>
  </w15:person>
  <w15:person w15:author="Lucinda O'Brien">
    <w15:presenceInfo w15:providerId="AD" w15:userId="S::lucinda@skillsinsight.com.au::95efde3f-e7ba-43a6-b1a5-d75c932201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2BF5"/>
    <w:rsid w:val="000174A4"/>
    <w:rsid w:val="00020F5A"/>
    <w:rsid w:val="00022448"/>
    <w:rsid w:val="0002319B"/>
    <w:rsid w:val="00025A19"/>
    <w:rsid w:val="00034662"/>
    <w:rsid w:val="00034AD5"/>
    <w:rsid w:val="0006755A"/>
    <w:rsid w:val="00086BC5"/>
    <w:rsid w:val="00093962"/>
    <w:rsid w:val="000A3C05"/>
    <w:rsid w:val="000A6078"/>
    <w:rsid w:val="000C2D63"/>
    <w:rsid w:val="000C695D"/>
    <w:rsid w:val="000D2541"/>
    <w:rsid w:val="000D7106"/>
    <w:rsid w:val="00101041"/>
    <w:rsid w:val="0010385E"/>
    <w:rsid w:val="001229A8"/>
    <w:rsid w:val="00130380"/>
    <w:rsid w:val="00143ACF"/>
    <w:rsid w:val="00145CA6"/>
    <w:rsid w:val="00165A1B"/>
    <w:rsid w:val="00181EB8"/>
    <w:rsid w:val="0018209D"/>
    <w:rsid w:val="0018245B"/>
    <w:rsid w:val="00191B2B"/>
    <w:rsid w:val="001B320C"/>
    <w:rsid w:val="001D04FC"/>
    <w:rsid w:val="001D47A6"/>
    <w:rsid w:val="001E3C30"/>
    <w:rsid w:val="001F139B"/>
    <w:rsid w:val="001F15A4"/>
    <w:rsid w:val="001F68D0"/>
    <w:rsid w:val="002269B6"/>
    <w:rsid w:val="00241F8D"/>
    <w:rsid w:val="00243D66"/>
    <w:rsid w:val="00245AF9"/>
    <w:rsid w:val="00252B64"/>
    <w:rsid w:val="002536CE"/>
    <w:rsid w:val="0026130D"/>
    <w:rsid w:val="0026411D"/>
    <w:rsid w:val="0027345A"/>
    <w:rsid w:val="002941AB"/>
    <w:rsid w:val="002A4AF9"/>
    <w:rsid w:val="002B6FFD"/>
    <w:rsid w:val="002B779C"/>
    <w:rsid w:val="002C51A2"/>
    <w:rsid w:val="002D45DD"/>
    <w:rsid w:val="002D785C"/>
    <w:rsid w:val="00303F8C"/>
    <w:rsid w:val="003129E0"/>
    <w:rsid w:val="00320155"/>
    <w:rsid w:val="003460BC"/>
    <w:rsid w:val="003511CF"/>
    <w:rsid w:val="003556ED"/>
    <w:rsid w:val="00357C5E"/>
    <w:rsid w:val="00370A20"/>
    <w:rsid w:val="00372A12"/>
    <w:rsid w:val="00375911"/>
    <w:rsid w:val="0039461F"/>
    <w:rsid w:val="003A1B7E"/>
    <w:rsid w:val="003A3607"/>
    <w:rsid w:val="003A599B"/>
    <w:rsid w:val="003A69B0"/>
    <w:rsid w:val="003C1E9A"/>
    <w:rsid w:val="003C2946"/>
    <w:rsid w:val="003C5726"/>
    <w:rsid w:val="003D3B0B"/>
    <w:rsid w:val="003E70BA"/>
    <w:rsid w:val="003E76F0"/>
    <w:rsid w:val="003F426B"/>
    <w:rsid w:val="003F7D85"/>
    <w:rsid w:val="004011B0"/>
    <w:rsid w:val="00414C28"/>
    <w:rsid w:val="00421FC7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B46DD"/>
    <w:rsid w:val="004C6933"/>
    <w:rsid w:val="004C71D8"/>
    <w:rsid w:val="004D6F12"/>
    <w:rsid w:val="004D7A23"/>
    <w:rsid w:val="004F1592"/>
    <w:rsid w:val="00510725"/>
    <w:rsid w:val="00517713"/>
    <w:rsid w:val="00521E8E"/>
    <w:rsid w:val="005366D2"/>
    <w:rsid w:val="00536C14"/>
    <w:rsid w:val="00551FB2"/>
    <w:rsid w:val="00565971"/>
    <w:rsid w:val="00574B57"/>
    <w:rsid w:val="00584F93"/>
    <w:rsid w:val="005A3509"/>
    <w:rsid w:val="005B256C"/>
    <w:rsid w:val="005C1C4D"/>
    <w:rsid w:val="005C2F4B"/>
    <w:rsid w:val="005E7C5F"/>
    <w:rsid w:val="00600188"/>
    <w:rsid w:val="00602064"/>
    <w:rsid w:val="00612946"/>
    <w:rsid w:val="006163E3"/>
    <w:rsid w:val="00617041"/>
    <w:rsid w:val="006255B7"/>
    <w:rsid w:val="00632FBF"/>
    <w:rsid w:val="006474E2"/>
    <w:rsid w:val="00663B83"/>
    <w:rsid w:val="006959A4"/>
    <w:rsid w:val="006A27CC"/>
    <w:rsid w:val="006C086D"/>
    <w:rsid w:val="006F6C94"/>
    <w:rsid w:val="007062B6"/>
    <w:rsid w:val="00711827"/>
    <w:rsid w:val="0071412A"/>
    <w:rsid w:val="00715042"/>
    <w:rsid w:val="00722F72"/>
    <w:rsid w:val="0073050A"/>
    <w:rsid w:val="0073329E"/>
    <w:rsid w:val="007363D8"/>
    <w:rsid w:val="00752951"/>
    <w:rsid w:val="007605FF"/>
    <w:rsid w:val="00763D97"/>
    <w:rsid w:val="0077343E"/>
    <w:rsid w:val="00776DC5"/>
    <w:rsid w:val="007863FD"/>
    <w:rsid w:val="00790F47"/>
    <w:rsid w:val="007976AE"/>
    <w:rsid w:val="007A1B22"/>
    <w:rsid w:val="007A5DD5"/>
    <w:rsid w:val="007B3414"/>
    <w:rsid w:val="007C1263"/>
    <w:rsid w:val="007C2D96"/>
    <w:rsid w:val="007C4C41"/>
    <w:rsid w:val="007E12FE"/>
    <w:rsid w:val="007E2D79"/>
    <w:rsid w:val="007E76B5"/>
    <w:rsid w:val="007F64D4"/>
    <w:rsid w:val="00831440"/>
    <w:rsid w:val="00833178"/>
    <w:rsid w:val="00834C3B"/>
    <w:rsid w:val="0083573B"/>
    <w:rsid w:val="00853379"/>
    <w:rsid w:val="00874912"/>
    <w:rsid w:val="00881257"/>
    <w:rsid w:val="00883A20"/>
    <w:rsid w:val="0088683C"/>
    <w:rsid w:val="008A041E"/>
    <w:rsid w:val="008A2B85"/>
    <w:rsid w:val="008B7E20"/>
    <w:rsid w:val="008D3322"/>
    <w:rsid w:val="008E4B8D"/>
    <w:rsid w:val="008E57B1"/>
    <w:rsid w:val="008F022F"/>
    <w:rsid w:val="009040DB"/>
    <w:rsid w:val="00914376"/>
    <w:rsid w:val="0091463E"/>
    <w:rsid w:val="00914B8F"/>
    <w:rsid w:val="0091674B"/>
    <w:rsid w:val="00936924"/>
    <w:rsid w:val="0094240E"/>
    <w:rsid w:val="00950352"/>
    <w:rsid w:val="00950DD1"/>
    <w:rsid w:val="00951B10"/>
    <w:rsid w:val="0096322E"/>
    <w:rsid w:val="00975FA2"/>
    <w:rsid w:val="00980521"/>
    <w:rsid w:val="009A00CE"/>
    <w:rsid w:val="009A7037"/>
    <w:rsid w:val="009B2D0A"/>
    <w:rsid w:val="009B3F2C"/>
    <w:rsid w:val="009C0027"/>
    <w:rsid w:val="009C5CD4"/>
    <w:rsid w:val="00A01334"/>
    <w:rsid w:val="00A173C7"/>
    <w:rsid w:val="00A2515C"/>
    <w:rsid w:val="00A31F58"/>
    <w:rsid w:val="00A326D0"/>
    <w:rsid w:val="00A3522F"/>
    <w:rsid w:val="00A3706A"/>
    <w:rsid w:val="00A6352D"/>
    <w:rsid w:val="00A70E0F"/>
    <w:rsid w:val="00A711F2"/>
    <w:rsid w:val="00A74884"/>
    <w:rsid w:val="00A84830"/>
    <w:rsid w:val="00A92253"/>
    <w:rsid w:val="00A954BA"/>
    <w:rsid w:val="00A965FD"/>
    <w:rsid w:val="00AC3944"/>
    <w:rsid w:val="00AD3EFF"/>
    <w:rsid w:val="00AE4A97"/>
    <w:rsid w:val="00AF1960"/>
    <w:rsid w:val="00AF6FF0"/>
    <w:rsid w:val="00B12287"/>
    <w:rsid w:val="00B35146"/>
    <w:rsid w:val="00B454A3"/>
    <w:rsid w:val="00B5565F"/>
    <w:rsid w:val="00B55FD2"/>
    <w:rsid w:val="00B6084E"/>
    <w:rsid w:val="00B654CA"/>
    <w:rsid w:val="00B6649F"/>
    <w:rsid w:val="00B665E3"/>
    <w:rsid w:val="00B76695"/>
    <w:rsid w:val="00B93720"/>
    <w:rsid w:val="00B9729C"/>
    <w:rsid w:val="00BA6126"/>
    <w:rsid w:val="00BA7A86"/>
    <w:rsid w:val="00BB56FA"/>
    <w:rsid w:val="00BB6E0C"/>
    <w:rsid w:val="00BE0FDD"/>
    <w:rsid w:val="00BE46B2"/>
    <w:rsid w:val="00BE6877"/>
    <w:rsid w:val="00C07989"/>
    <w:rsid w:val="00C25BAA"/>
    <w:rsid w:val="00C3367D"/>
    <w:rsid w:val="00C3478E"/>
    <w:rsid w:val="00C41DAA"/>
    <w:rsid w:val="00C43F3C"/>
    <w:rsid w:val="00C465B3"/>
    <w:rsid w:val="00C509A0"/>
    <w:rsid w:val="00C63F9B"/>
    <w:rsid w:val="00C65106"/>
    <w:rsid w:val="00C741DF"/>
    <w:rsid w:val="00C960E6"/>
    <w:rsid w:val="00CB334A"/>
    <w:rsid w:val="00CB37E5"/>
    <w:rsid w:val="00CB7B12"/>
    <w:rsid w:val="00CC037A"/>
    <w:rsid w:val="00CD2975"/>
    <w:rsid w:val="00CD3DE8"/>
    <w:rsid w:val="00CE6439"/>
    <w:rsid w:val="00CF29BC"/>
    <w:rsid w:val="00D21F45"/>
    <w:rsid w:val="00D35824"/>
    <w:rsid w:val="00D62730"/>
    <w:rsid w:val="00D65E4C"/>
    <w:rsid w:val="00D841E3"/>
    <w:rsid w:val="00D91902"/>
    <w:rsid w:val="00D9385D"/>
    <w:rsid w:val="00DA13E4"/>
    <w:rsid w:val="00DB1384"/>
    <w:rsid w:val="00DB2FC6"/>
    <w:rsid w:val="00DB526C"/>
    <w:rsid w:val="00DD6004"/>
    <w:rsid w:val="00E0521D"/>
    <w:rsid w:val="00E12424"/>
    <w:rsid w:val="00E138E9"/>
    <w:rsid w:val="00E16249"/>
    <w:rsid w:val="00E36656"/>
    <w:rsid w:val="00E37DEC"/>
    <w:rsid w:val="00E4130D"/>
    <w:rsid w:val="00E47868"/>
    <w:rsid w:val="00E54B60"/>
    <w:rsid w:val="00E5576D"/>
    <w:rsid w:val="00E63626"/>
    <w:rsid w:val="00E76970"/>
    <w:rsid w:val="00EB429F"/>
    <w:rsid w:val="00EB7BD5"/>
    <w:rsid w:val="00ED1034"/>
    <w:rsid w:val="00ED6F58"/>
    <w:rsid w:val="00EE539E"/>
    <w:rsid w:val="00EF38D5"/>
    <w:rsid w:val="00EF6878"/>
    <w:rsid w:val="00F1749F"/>
    <w:rsid w:val="00F35219"/>
    <w:rsid w:val="00F3546E"/>
    <w:rsid w:val="00F4120A"/>
    <w:rsid w:val="00F4670D"/>
    <w:rsid w:val="00F647A0"/>
    <w:rsid w:val="00F71ABC"/>
    <w:rsid w:val="00F856CB"/>
    <w:rsid w:val="00F900CF"/>
    <w:rsid w:val="00F9325F"/>
    <w:rsid w:val="00FA0F57"/>
    <w:rsid w:val="00FD4E84"/>
    <w:rsid w:val="00FE0F7E"/>
    <w:rsid w:val="00FE499F"/>
    <w:rsid w:val="00FF285B"/>
    <w:rsid w:val="00FF3939"/>
    <w:rsid w:val="00FF5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C5CD4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5A3509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5A350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A35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9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Props1.xml><?xml version="1.0" encoding="utf-8"?>
<ds:datastoreItem xmlns:ds="http://schemas.openxmlformats.org/officeDocument/2006/customXml" ds:itemID="{5EF8C5DF-2018-4FD6-8D4C-DBB4DE8FE7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DBC5A9-AD23-439C-964F-C17AA1E633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BA5B17-EA8E-4FC0-BDF9-FF88B8BB647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5</Pages>
  <Words>900</Words>
  <Characters>7087</Characters>
  <Application>Microsoft Office Word</Application>
  <DocSecurity>0</DocSecurity>
  <Lines>228</Lines>
  <Paragraphs>147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51</cp:revision>
  <dcterms:created xsi:type="dcterms:W3CDTF">2023-11-14T00:50:00Z</dcterms:created>
  <dcterms:modified xsi:type="dcterms:W3CDTF">2025-11-12T23:25:00Z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GrammarlyDocumentId">
    <vt:lpwstr>215291cd-9aa6-406b-923e-a2bcfe9cc3f2</vt:lpwstr>
  </property>
</Properties>
</file>